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6E927" w14:textId="77777777" w:rsidR="001C6008" w:rsidRPr="00AF1978" w:rsidRDefault="001C6008" w:rsidP="001C6008">
      <w:pPr>
        <w:jc w:val="both"/>
        <w:rPr>
          <w:rFonts w:eastAsia="Roboto"/>
          <w:color w:val="2F5496"/>
          <w:sz w:val="31"/>
          <w:szCs w:val="31"/>
          <w:lang w:val="it-IT"/>
        </w:rPr>
      </w:pPr>
      <w:bookmarkStart w:id="0" w:name="_heading=h.46r0co2" w:colFirst="0" w:colLast="0"/>
      <w:bookmarkEnd w:id="0"/>
    </w:p>
    <w:p w14:paraId="042EDA48" w14:textId="28B810D2" w:rsidR="001C6008" w:rsidRPr="00033638" w:rsidRDefault="001C6008" w:rsidP="00033638">
      <w:pPr>
        <w:pStyle w:val="Titolo1"/>
        <w:rPr>
          <w:lang w:val="it-IT"/>
        </w:rPr>
      </w:pPr>
      <w:bookmarkStart w:id="1" w:name="_Toc150783543"/>
      <w:r w:rsidRPr="00AF1978">
        <w:rPr>
          <w:lang w:val="it-IT"/>
        </w:rPr>
        <w:t>All</w:t>
      </w:r>
      <w:r>
        <w:rPr>
          <w:lang w:val="it-IT"/>
        </w:rPr>
        <w:t>egato</w:t>
      </w:r>
      <w:r w:rsidRPr="00AF1978">
        <w:rPr>
          <w:lang w:val="it-IT"/>
        </w:rPr>
        <w:t xml:space="preserve"> 12 </w:t>
      </w:r>
      <w:r w:rsidRPr="00F33F90">
        <w:rPr>
          <w:lang w:val="it-IT"/>
        </w:rPr>
        <w:t>Schema di Accordo di partenariato</w:t>
      </w:r>
      <w:bookmarkEnd w:id="1"/>
    </w:p>
    <w:p w14:paraId="1478B627" w14:textId="77777777" w:rsidR="001C6008" w:rsidRPr="00F26560" w:rsidRDefault="001C6008" w:rsidP="001C6008">
      <w:pPr>
        <w:jc w:val="both"/>
        <w:rPr>
          <w:b/>
          <w:sz w:val="24"/>
          <w:szCs w:val="24"/>
          <w:lang w:val="it-IT"/>
        </w:rPr>
      </w:pPr>
    </w:p>
    <w:p w14:paraId="75F0C045" w14:textId="77777777" w:rsidR="001C6008" w:rsidRPr="00F26560" w:rsidRDefault="001C6008" w:rsidP="001C6008">
      <w:pPr>
        <w:jc w:val="both"/>
        <w:rPr>
          <w:b/>
          <w:sz w:val="24"/>
          <w:szCs w:val="24"/>
          <w:lang w:val="it-IT"/>
        </w:rPr>
      </w:pPr>
    </w:p>
    <w:p w14:paraId="300D098F" w14:textId="77777777" w:rsidR="001C6008" w:rsidRPr="00F26560" w:rsidRDefault="001C6008" w:rsidP="001C6008">
      <w:pPr>
        <w:jc w:val="both"/>
        <w:rPr>
          <w:b/>
          <w:sz w:val="24"/>
          <w:szCs w:val="24"/>
          <w:lang w:val="it-IT"/>
        </w:rPr>
      </w:pPr>
    </w:p>
    <w:p w14:paraId="7F347B67" w14:textId="77777777" w:rsidR="001C6008" w:rsidRPr="00F26560" w:rsidRDefault="001C6008" w:rsidP="001C60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28"/>
          <w:szCs w:val="28"/>
          <w:lang w:val="it-IT"/>
        </w:rPr>
      </w:pPr>
      <w:r w:rsidRPr="00F26560">
        <w:rPr>
          <w:b/>
          <w:sz w:val="28"/>
          <w:szCs w:val="28"/>
          <w:lang w:val="it-IT"/>
        </w:rPr>
        <w:t xml:space="preserve">BANDO A CASCATA A FAVORE DELLE IMPRESE DEL MEZZOGIORNO </w:t>
      </w:r>
    </w:p>
    <w:p w14:paraId="1B6F1110" w14:textId="77777777" w:rsidR="001C6008" w:rsidRPr="00394013" w:rsidRDefault="001C6008" w:rsidP="001C60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28"/>
          <w:szCs w:val="28"/>
          <w:lang w:val="it-IT"/>
        </w:rPr>
      </w:pPr>
      <w:r w:rsidRPr="00394013">
        <w:rPr>
          <w:b/>
          <w:sz w:val="28"/>
          <w:szCs w:val="28"/>
          <w:lang w:val="it-IT"/>
        </w:rPr>
        <w:t xml:space="preserve">SPOKE 1 – </w:t>
      </w:r>
      <w:bookmarkStart w:id="2" w:name="_Hlk150425402"/>
      <w:r w:rsidRPr="00394013">
        <w:rPr>
          <w:b/>
          <w:sz w:val="28"/>
          <w:szCs w:val="28"/>
          <w:lang w:val="it-IT"/>
        </w:rPr>
        <w:t xml:space="preserve">Consiglio Nazionale delle Ricerche </w:t>
      </w:r>
      <w:bookmarkEnd w:id="2"/>
    </w:p>
    <w:p w14:paraId="0EEE42FF" w14:textId="77777777" w:rsidR="001C6008" w:rsidRPr="00F26560" w:rsidRDefault="001C6008" w:rsidP="001C60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28"/>
          <w:szCs w:val="28"/>
          <w:lang w:val="it-IT"/>
        </w:rPr>
      </w:pPr>
      <w:r w:rsidRPr="00394013">
        <w:rPr>
          <w:b/>
          <w:sz w:val="28"/>
          <w:szCs w:val="28"/>
          <w:lang w:val="it-IT"/>
        </w:rPr>
        <w:t>“</w:t>
      </w:r>
      <w:proofErr w:type="spellStart"/>
      <w:r w:rsidRPr="00394013">
        <w:rPr>
          <w:b/>
          <w:sz w:val="28"/>
          <w:szCs w:val="28"/>
          <w:lang w:val="it-IT"/>
        </w:rPr>
        <w:t>Materials</w:t>
      </w:r>
      <w:proofErr w:type="spellEnd"/>
      <w:r w:rsidRPr="00394013">
        <w:rPr>
          <w:b/>
          <w:sz w:val="28"/>
          <w:szCs w:val="28"/>
          <w:lang w:val="it-IT"/>
        </w:rPr>
        <w:t xml:space="preserve"> for </w:t>
      </w:r>
      <w:proofErr w:type="spellStart"/>
      <w:r w:rsidRPr="00394013">
        <w:rPr>
          <w:b/>
          <w:sz w:val="28"/>
          <w:szCs w:val="28"/>
          <w:lang w:val="it-IT"/>
        </w:rPr>
        <w:t>sustainability</w:t>
      </w:r>
      <w:proofErr w:type="spellEnd"/>
      <w:r w:rsidRPr="00394013">
        <w:rPr>
          <w:b/>
          <w:sz w:val="28"/>
          <w:szCs w:val="28"/>
          <w:lang w:val="it-IT"/>
        </w:rPr>
        <w:t xml:space="preserve"> and </w:t>
      </w:r>
      <w:proofErr w:type="spellStart"/>
      <w:r w:rsidRPr="00394013">
        <w:rPr>
          <w:b/>
          <w:sz w:val="28"/>
          <w:szCs w:val="28"/>
          <w:lang w:val="it-IT"/>
        </w:rPr>
        <w:t>ecological</w:t>
      </w:r>
      <w:proofErr w:type="spellEnd"/>
      <w:r w:rsidRPr="00394013">
        <w:rPr>
          <w:b/>
          <w:sz w:val="28"/>
          <w:szCs w:val="28"/>
          <w:lang w:val="it-IT"/>
        </w:rPr>
        <w:t xml:space="preserve"> </w:t>
      </w:r>
      <w:proofErr w:type="spellStart"/>
      <w:r w:rsidRPr="00394013">
        <w:rPr>
          <w:b/>
          <w:sz w:val="28"/>
          <w:szCs w:val="28"/>
          <w:lang w:val="it-IT"/>
        </w:rPr>
        <w:t>transition</w:t>
      </w:r>
      <w:proofErr w:type="spellEnd"/>
      <w:r w:rsidRPr="00394013">
        <w:rPr>
          <w:b/>
          <w:sz w:val="28"/>
          <w:szCs w:val="28"/>
          <w:lang w:val="it-IT"/>
        </w:rPr>
        <w:t>”</w:t>
      </w:r>
    </w:p>
    <w:p w14:paraId="658CDC3E" w14:textId="77777777" w:rsidR="001C6008" w:rsidRPr="00F26560" w:rsidRDefault="001C6008" w:rsidP="001C60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28"/>
          <w:szCs w:val="28"/>
          <w:lang w:val="it-IT"/>
        </w:rPr>
      </w:pPr>
    </w:p>
    <w:p w14:paraId="67EA2BC9" w14:textId="77777777" w:rsidR="001C6008" w:rsidRPr="00F26560" w:rsidRDefault="001C6008" w:rsidP="001C60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56"/>
          <w:szCs w:val="56"/>
          <w:lang w:val="it-IT"/>
        </w:rPr>
      </w:pPr>
      <w:r w:rsidRPr="00F26560">
        <w:rPr>
          <w:b/>
          <w:sz w:val="56"/>
          <w:szCs w:val="56"/>
          <w:lang w:val="it-IT"/>
        </w:rPr>
        <w:t>Schema di Accordo di partenariato</w:t>
      </w:r>
    </w:p>
    <w:p w14:paraId="1D9EA220" w14:textId="77777777" w:rsidR="001C6008" w:rsidRPr="00F26560" w:rsidRDefault="001C6008" w:rsidP="001C60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56"/>
          <w:szCs w:val="56"/>
          <w:lang w:val="it-IT"/>
        </w:rPr>
      </w:pPr>
    </w:p>
    <w:p w14:paraId="69BE72E0" w14:textId="77777777" w:rsidR="001C6008" w:rsidRPr="00F26560" w:rsidRDefault="001C6008" w:rsidP="001C60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sz w:val="28"/>
          <w:szCs w:val="28"/>
          <w:lang w:val="it-IT"/>
        </w:rPr>
      </w:pPr>
    </w:p>
    <w:p w14:paraId="4A49DFA1" w14:textId="77777777" w:rsidR="001C6008" w:rsidRPr="00F26560" w:rsidRDefault="001C6008" w:rsidP="001C6008">
      <w:pPr>
        <w:jc w:val="both"/>
        <w:rPr>
          <w:b/>
          <w:sz w:val="32"/>
          <w:szCs w:val="32"/>
          <w:lang w:val="it-IT"/>
        </w:rPr>
      </w:pPr>
    </w:p>
    <w:p w14:paraId="0F14FEAE" w14:textId="77777777" w:rsidR="001C6008" w:rsidRPr="00F26560" w:rsidRDefault="001C6008" w:rsidP="001C6008">
      <w:pPr>
        <w:jc w:val="both"/>
        <w:rPr>
          <w:b/>
          <w:sz w:val="32"/>
          <w:szCs w:val="32"/>
          <w:lang w:val="it-IT"/>
        </w:rPr>
      </w:pPr>
      <w:r w:rsidRPr="00F26560">
        <w:rPr>
          <w:b/>
          <w:sz w:val="32"/>
          <w:szCs w:val="32"/>
          <w:lang w:val="it-IT"/>
        </w:rPr>
        <w:t>Accordo di partenariato</w:t>
      </w:r>
    </w:p>
    <w:p w14:paraId="337B0EDC" w14:textId="77777777" w:rsidR="001C6008" w:rsidRPr="00F26560" w:rsidRDefault="001C6008" w:rsidP="001C6008">
      <w:pPr>
        <w:jc w:val="both"/>
        <w:rPr>
          <w:b/>
          <w:sz w:val="24"/>
          <w:szCs w:val="24"/>
          <w:lang w:val="it-IT"/>
        </w:rPr>
      </w:pPr>
    </w:p>
    <w:p w14:paraId="12F5E9DD" w14:textId="77777777" w:rsidR="001C6008" w:rsidRPr="00AF1978" w:rsidRDefault="001C6008" w:rsidP="001C6008">
      <w:pPr>
        <w:jc w:val="both"/>
        <w:rPr>
          <w:rFonts w:eastAsia="Helvetica Neue"/>
          <w:b/>
          <w:sz w:val="24"/>
          <w:szCs w:val="24"/>
        </w:rPr>
      </w:pPr>
      <w:r w:rsidRPr="00AF1978">
        <w:rPr>
          <w:rFonts w:eastAsia="Helvetica Neue"/>
          <w:b/>
          <w:sz w:val="24"/>
          <w:szCs w:val="24"/>
        </w:rPr>
        <w:t>TRA</w:t>
      </w:r>
    </w:p>
    <w:p w14:paraId="7F1971E3" w14:textId="77777777" w:rsidR="001C6008" w:rsidRPr="00AF1978" w:rsidRDefault="001C6008" w:rsidP="001C6008">
      <w:pPr>
        <w:jc w:val="both"/>
        <w:rPr>
          <w:rFonts w:eastAsia="Helvetica Neue"/>
        </w:rPr>
      </w:pPr>
    </w:p>
    <w:p w14:paraId="0E3310EC" w14:textId="77777777" w:rsidR="001C6008" w:rsidRPr="00AF1978" w:rsidRDefault="001C6008">
      <w:pPr>
        <w:widowControl/>
        <w:numPr>
          <w:ilvl w:val="0"/>
          <w:numId w:val="19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____________________________ ___________ (ragione sociale o denominazione dell’ente)</w:t>
      </w:r>
    </w:p>
    <w:p w14:paraId="581CE029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con sede operativa in___________________________________________________________</w:t>
      </w:r>
    </w:p>
    <w:p w14:paraId="66D06819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C.F./P.IVA_____________________________________, nella persona del proprio legale rappresentante _____________________________________</w:t>
      </w:r>
    </w:p>
    <w:p w14:paraId="643673CD" w14:textId="77777777" w:rsidR="001C6008" w:rsidRPr="00AF1978" w:rsidRDefault="001C6008" w:rsidP="001C6008">
      <w:pPr>
        <w:jc w:val="both"/>
        <w:rPr>
          <w:rFonts w:eastAsia="Helvetica Neue"/>
          <w:b/>
          <w:lang w:val="it-IT"/>
        </w:rPr>
      </w:pPr>
    </w:p>
    <w:p w14:paraId="18056ED2" w14:textId="77777777" w:rsidR="001C6008" w:rsidRPr="00AF1978" w:rsidRDefault="001C6008" w:rsidP="001C6008">
      <w:pPr>
        <w:jc w:val="both"/>
        <w:rPr>
          <w:rFonts w:eastAsia="Helvetica Neue"/>
          <w:b/>
          <w:lang w:val="it-IT"/>
        </w:rPr>
      </w:pPr>
      <w:r w:rsidRPr="00AF1978">
        <w:rPr>
          <w:rFonts w:eastAsia="Helvetica Neue"/>
          <w:b/>
          <w:lang w:val="it-IT"/>
        </w:rPr>
        <w:t xml:space="preserve">in qualità di Partner </w:t>
      </w:r>
      <w:r>
        <w:rPr>
          <w:rFonts w:eastAsia="Helvetica Neue"/>
          <w:b/>
          <w:lang w:val="it-IT"/>
        </w:rPr>
        <w:t>Capofila</w:t>
      </w:r>
      <w:r w:rsidRPr="00AF1978">
        <w:rPr>
          <w:rFonts w:eastAsia="Helvetica Neue"/>
          <w:b/>
          <w:lang w:val="it-IT"/>
        </w:rPr>
        <w:t xml:space="preserve"> del Partenariato</w:t>
      </w:r>
    </w:p>
    <w:p w14:paraId="23791E9F" w14:textId="77777777" w:rsidR="001C6008" w:rsidRPr="00AF1978" w:rsidRDefault="001C6008" w:rsidP="001C6008">
      <w:pPr>
        <w:jc w:val="both"/>
        <w:rPr>
          <w:rFonts w:eastAsia="Helvetica Neue"/>
          <w:b/>
          <w:sz w:val="24"/>
          <w:szCs w:val="24"/>
          <w:lang w:val="it-IT"/>
        </w:rPr>
      </w:pPr>
    </w:p>
    <w:p w14:paraId="7898734E" w14:textId="77777777" w:rsidR="001C6008" w:rsidRPr="00AF1978" w:rsidRDefault="001C6008" w:rsidP="001C6008">
      <w:pPr>
        <w:jc w:val="both"/>
        <w:rPr>
          <w:rFonts w:eastAsia="Helvetica Neue"/>
          <w:b/>
          <w:sz w:val="24"/>
          <w:szCs w:val="24"/>
          <w:lang w:val="it-IT"/>
        </w:rPr>
      </w:pPr>
      <w:r w:rsidRPr="00AF1978">
        <w:rPr>
          <w:rFonts w:eastAsia="Helvetica Neue"/>
          <w:b/>
          <w:sz w:val="24"/>
          <w:szCs w:val="24"/>
          <w:lang w:val="it-IT"/>
        </w:rPr>
        <w:t>E</w:t>
      </w:r>
      <w:r w:rsidRPr="00AF1978">
        <w:rPr>
          <w:rFonts w:eastAsia="Helvetica Neue"/>
          <w:b/>
          <w:lang w:val="it-IT"/>
        </w:rPr>
        <w:t xml:space="preserve"> in qualità di Partner del Partenariato</w:t>
      </w:r>
    </w:p>
    <w:p w14:paraId="0B8C645C" w14:textId="77777777" w:rsidR="001C6008" w:rsidRPr="00AF1978" w:rsidRDefault="001C6008">
      <w:pPr>
        <w:widowControl/>
        <w:numPr>
          <w:ilvl w:val="0"/>
          <w:numId w:val="19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____________________________ ____________ (ragione sociale o denominazione dell’ente)</w:t>
      </w:r>
    </w:p>
    <w:p w14:paraId="23F2DBFD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con sede operativa in ___________________________________________________________</w:t>
      </w:r>
    </w:p>
    <w:p w14:paraId="36EE4616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C.F./P.IVA_____________________________________, nella persona del proprio legale rappresentante _____________________________________</w:t>
      </w:r>
    </w:p>
    <w:p w14:paraId="6E039747" w14:textId="77777777" w:rsidR="001C6008" w:rsidRPr="00AF1978" w:rsidRDefault="001C6008">
      <w:pPr>
        <w:widowControl/>
        <w:numPr>
          <w:ilvl w:val="0"/>
          <w:numId w:val="19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________________________________________ (ragione sociale o denominazione dell’ente)</w:t>
      </w:r>
    </w:p>
    <w:p w14:paraId="1ACF5E1B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con sede operativa in ___________________________________________________________</w:t>
      </w:r>
    </w:p>
    <w:p w14:paraId="2059E716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C.F./P.IVA_____________________________________, nella persona del proprio legale rappresentante _____________________________________</w:t>
      </w:r>
    </w:p>
    <w:p w14:paraId="3402F017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6FC16590" w14:textId="70CDDC3A" w:rsidR="001C6008" w:rsidRPr="00D57FA3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di seguito anche congiuntamente denominati “le Parti”, per la presentazione e la realizzazione del Progetto di R&amp;S</w:t>
      </w:r>
      <w:r>
        <w:rPr>
          <w:rFonts w:eastAsia="Helvetica Neue"/>
          <w:lang w:val="it-IT"/>
        </w:rPr>
        <w:t xml:space="preserve"> </w:t>
      </w:r>
      <w:r w:rsidRPr="00AF1978">
        <w:rPr>
          <w:rFonts w:eastAsia="Helvetica Neue"/>
          <w:lang w:val="it-IT"/>
        </w:rPr>
        <w:t xml:space="preserve">denominato_____________________ a valere sul “Bando a cascata a favore delle imprese del Mezzogiorno” pubblicato dallo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 w:rsidRPr="00AF1978">
        <w:rPr>
          <w:rFonts w:eastAsia="Helvetica Neue"/>
          <w:lang w:val="it-IT"/>
        </w:rPr>
        <w:t xml:space="preserve"> n</w:t>
      </w:r>
      <w:r w:rsidRPr="00D57FA3">
        <w:rPr>
          <w:rFonts w:eastAsia="Helvetica Neue"/>
          <w:lang w:val="it-IT"/>
        </w:rPr>
        <w:t>.</w:t>
      </w:r>
      <w:r w:rsidRPr="00D57FA3">
        <w:rPr>
          <w:rFonts w:eastAsia="Helvetica Neue"/>
          <w:i/>
          <w:lang w:val="it-IT"/>
        </w:rPr>
        <w:t xml:space="preserve"> </w:t>
      </w:r>
      <w:r w:rsidRPr="00D57FA3">
        <w:rPr>
          <w:rFonts w:eastAsia="Helvetica Neue"/>
          <w:b/>
          <w:bCs/>
          <w:iCs/>
          <w:lang w:val="it-IT"/>
        </w:rPr>
        <w:t>1</w:t>
      </w:r>
      <w:r w:rsidRPr="00D57FA3">
        <w:rPr>
          <w:rFonts w:eastAsia="Helvetica Neue"/>
          <w:lang w:val="it-IT"/>
        </w:rPr>
        <w:t xml:space="preserve"> </w:t>
      </w:r>
      <w:proofErr w:type="spellStart"/>
      <w:r w:rsidR="00D57FA3" w:rsidRPr="00D57FA3">
        <w:rPr>
          <w:rFonts w:eastAsia="Helvetica Neue"/>
          <w:lang w:val="it-IT"/>
        </w:rPr>
        <w:t>Prot</w:t>
      </w:r>
      <w:proofErr w:type="spellEnd"/>
      <w:proofErr w:type="gramStart"/>
      <w:r w:rsidRPr="00D57FA3">
        <w:rPr>
          <w:rFonts w:eastAsia="Helvetica Neue"/>
          <w:lang w:val="it-IT"/>
        </w:rPr>
        <w:t>…….</w:t>
      </w:r>
      <w:proofErr w:type="gramEnd"/>
      <w:r w:rsidRPr="00D57FA3">
        <w:rPr>
          <w:rFonts w:eastAsia="Helvetica Neue"/>
          <w:lang w:val="it-IT"/>
        </w:rPr>
        <w:t>. in data</w:t>
      </w:r>
      <w:r w:rsidRPr="00D57FA3">
        <w:rPr>
          <w:rFonts w:eastAsia="Helvetica Neue"/>
          <w:i/>
          <w:lang w:val="it-IT"/>
        </w:rPr>
        <w:t xml:space="preserve"> </w:t>
      </w:r>
      <w:proofErr w:type="gramStart"/>
      <w:r w:rsidRPr="00D57FA3">
        <w:rPr>
          <w:rFonts w:eastAsia="Helvetica Neue"/>
          <w:i/>
          <w:lang w:val="it-IT"/>
        </w:rPr>
        <w:t>…….</w:t>
      </w:r>
      <w:proofErr w:type="gramEnd"/>
      <w:r w:rsidRPr="00D57FA3">
        <w:rPr>
          <w:rFonts w:eastAsia="Helvetica Neue"/>
          <w:i/>
          <w:lang w:val="it-IT"/>
        </w:rPr>
        <w:t>.</w:t>
      </w:r>
    </w:p>
    <w:p w14:paraId="696242E4" w14:textId="77777777" w:rsidR="001C6008" w:rsidRPr="00D57FA3" w:rsidRDefault="001C6008" w:rsidP="001C6008">
      <w:pPr>
        <w:jc w:val="both"/>
        <w:rPr>
          <w:rFonts w:eastAsia="Helvetica Neue"/>
          <w:lang w:val="it-IT"/>
        </w:rPr>
      </w:pPr>
    </w:p>
    <w:p w14:paraId="79AD0F26" w14:textId="77777777" w:rsidR="001C6008" w:rsidRPr="00D57FA3" w:rsidRDefault="001C6008" w:rsidP="001C6008">
      <w:pPr>
        <w:jc w:val="both"/>
        <w:rPr>
          <w:rFonts w:eastAsia="Helvetica Neue"/>
          <w:lang w:val="it-IT"/>
        </w:rPr>
      </w:pPr>
    </w:p>
    <w:p w14:paraId="7F2B1B56" w14:textId="77777777" w:rsidR="001C6008" w:rsidRPr="00D57FA3" w:rsidRDefault="001C6008" w:rsidP="001C6008">
      <w:pPr>
        <w:jc w:val="both"/>
        <w:rPr>
          <w:b/>
          <w:sz w:val="24"/>
          <w:szCs w:val="24"/>
          <w:lang w:val="it-IT"/>
        </w:rPr>
      </w:pPr>
      <w:r w:rsidRPr="00D57FA3">
        <w:rPr>
          <w:rFonts w:eastAsia="Helvetica Neue"/>
          <w:b/>
          <w:lang w:val="it-IT"/>
        </w:rPr>
        <w:t>PREMESSO CHE</w:t>
      </w:r>
    </w:p>
    <w:p w14:paraId="33C4C03B" w14:textId="77777777" w:rsidR="001C6008" w:rsidRPr="00D57FA3" w:rsidRDefault="001C6008" w:rsidP="001C6008">
      <w:pPr>
        <w:widowControl/>
        <w:pBdr>
          <w:top w:val="nil"/>
          <w:left w:val="nil"/>
          <w:bottom w:val="nil"/>
          <w:right w:val="nil"/>
          <w:between w:val="nil"/>
        </w:pBdr>
        <w:spacing w:before="133" w:line="240" w:lineRule="auto"/>
        <w:ind w:left="720" w:right="622"/>
        <w:jc w:val="both"/>
        <w:rPr>
          <w:rFonts w:eastAsia="Helvetica Neue"/>
          <w:color w:val="000000"/>
          <w:lang w:val="it-IT"/>
        </w:rPr>
      </w:pPr>
    </w:p>
    <w:p w14:paraId="1E0F795E" w14:textId="77777777" w:rsidR="001C6008" w:rsidRPr="00AF1978" w:rsidRDefault="001C600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 xml:space="preserve">Il Ministero dell’Università e Ricerca (MUR) ha approvato il progetto “ECOSISTER </w:t>
      </w:r>
      <w:proofErr w:type="spellStart"/>
      <w:r w:rsidRPr="00AF1978">
        <w:rPr>
          <w:rFonts w:eastAsia="Helvetica Neue"/>
          <w:color w:val="000000"/>
          <w:lang w:val="it-IT"/>
        </w:rPr>
        <w:t>Ecosystem</w:t>
      </w:r>
      <w:proofErr w:type="spellEnd"/>
      <w:r w:rsidRPr="00AF1978">
        <w:rPr>
          <w:rFonts w:eastAsia="Helvetica Neue"/>
          <w:color w:val="000000"/>
          <w:lang w:val="it-IT"/>
        </w:rPr>
        <w:t xml:space="preserve"> for </w:t>
      </w:r>
      <w:proofErr w:type="spellStart"/>
      <w:r w:rsidRPr="00AF1978">
        <w:rPr>
          <w:rFonts w:eastAsia="Helvetica Neue"/>
          <w:color w:val="000000"/>
          <w:lang w:val="it-IT"/>
        </w:rPr>
        <w:t>Sustainable</w:t>
      </w:r>
      <w:proofErr w:type="spellEnd"/>
      <w:r w:rsidRPr="00AF1978">
        <w:rPr>
          <w:rFonts w:eastAsia="Helvetica Neue"/>
          <w:color w:val="000000"/>
          <w:lang w:val="it-IT"/>
        </w:rPr>
        <w:t xml:space="preserve"> </w:t>
      </w:r>
      <w:proofErr w:type="spellStart"/>
      <w:r w:rsidRPr="00AF1978">
        <w:rPr>
          <w:rFonts w:eastAsia="Helvetica Neue"/>
          <w:color w:val="000000"/>
          <w:lang w:val="it-IT"/>
        </w:rPr>
        <w:t>Transition</w:t>
      </w:r>
      <w:proofErr w:type="spellEnd"/>
      <w:r w:rsidRPr="00AF1978">
        <w:rPr>
          <w:rFonts w:eastAsia="Helvetica Neue"/>
          <w:color w:val="000000"/>
          <w:lang w:val="it-IT"/>
        </w:rPr>
        <w:t xml:space="preserve"> in Emilia-Romagna” con decreto di concessione del finanziamento n. 1052 del 23 giugno 2022 nell’ambito degli investimenti previsti dal Piano Nazionale di Ripresa e Resilienza (PNRR),</w:t>
      </w:r>
    </w:p>
    <w:p w14:paraId="52AFCE22" w14:textId="77777777" w:rsidR="001C6008" w:rsidRPr="00AF1978" w:rsidRDefault="001C6008" w:rsidP="001C600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Helvetica Neue"/>
          <w:color w:val="000000"/>
          <w:lang w:val="it-IT"/>
        </w:rPr>
      </w:pPr>
    </w:p>
    <w:p w14:paraId="3D83D707" w14:textId="4E2ABD4D" w:rsidR="001C6008" w:rsidRPr="00AF1978" w:rsidRDefault="001C600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 xml:space="preserve">Lo </w:t>
      </w:r>
      <w:proofErr w:type="spellStart"/>
      <w:r w:rsidRPr="00AF1978">
        <w:rPr>
          <w:rFonts w:eastAsia="Helvetica Neue"/>
          <w:color w:val="000000"/>
          <w:lang w:val="it-IT"/>
        </w:rPr>
        <w:t>Spoke</w:t>
      </w:r>
      <w:proofErr w:type="spellEnd"/>
      <w:r w:rsidRPr="00AF1978">
        <w:rPr>
          <w:rFonts w:eastAsia="Helvetica Neue"/>
          <w:color w:val="000000"/>
          <w:lang w:val="it-IT"/>
        </w:rPr>
        <w:t xml:space="preserve"> n</w:t>
      </w:r>
      <w:r>
        <w:rPr>
          <w:rFonts w:eastAsia="Helvetica Neue"/>
          <w:color w:val="000000"/>
          <w:lang w:val="it-IT"/>
        </w:rPr>
        <w:t xml:space="preserve">.1 </w:t>
      </w:r>
      <w:r w:rsidRPr="00CA3615">
        <w:rPr>
          <w:rFonts w:eastAsia="Helvetica Neue"/>
          <w:color w:val="000000"/>
          <w:lang w:val="it-IT"/>
        </w:rPr>
        <w:t>Consiglio Nazionale delle Ricerche</w:t>
      </w:r>
      <w:r>
        <w:rPr>
          <w:rFonts w:eastAsia="Helvetica Neue"/>
          <w:color w:val="000000"/>
          <w:lang w:val="it-IT"/>
        </w:rPr>
        <w:t xml:space="preserve"> </w:t>
      </w:r>
      <w:r w:rsidRPr="00AF1978">
        <w:rPr>
          <w:rFonts w:eastAsia="Helvetica Neue"/>
          <w:color w:val="000000"/>
          <w:lang w:val="it-IT"/>
        </w:rPr>
        <w:t xml:space="preserve">ha </w:t>
      </w:r>
      <w:r w:rsidR="00D57FA3">
        <w:rPr>
          <w:rFonts w:eastAsia="Helvetica Neue"/>
          <w:color w:val="000000"/>
          <w:lang w:val="it-IT"/>
        </w:rPr>
        <w:t xml:space="preserve">emanato </w:t>
      </w:r>
      <w:proofErr w:type="spellStart"/>
      <w:r w:rsidR="00D57FA3">
        <w:rPr>
          <w:rFonts w:eastAsia="Helvetica Neue"/>
          <w:color w:val="000000"/>
          <w:lang w:val="it-IT"/>
        </w:rPr>
        <w:t>Prot</w:t>
      </w:r>
      <w:proofErr w:type="spellEnd"/>
      <w:r w:rsidR="00D57FA3" w:rsidRPr="00D57FA3">
        <w:rPr>
          <w:rFonts w:eastAsia="Helvetica Neue"/>
          <w:color w:val="000000"/>
          <w:lang w:val="it-IT"/>
        </w:rPr>
        <w:t>_____</w:t>
      </w:r>
      <w:r w:rsidRPr="00D57FA3">
        <w:rPr>
          <w:rFonts w:eastAsia="Helvetica Neue"/>
          <w:color w:val="000000"/>
          <w:lang w:val="it-IT"/>
        </w:rPr>
        <w:t xml:space="preserve"> del……. il Bando a cascata</w:t>
      </w:r>
      <w:r w:rsidRPr="00AF1978">
        <w:rPr>
          <w:rFonts w:eastAsia="Helvetica Neue"/>
          <w:color w:val="000000"/>
          <w:lang w:val="it-IT"/>
        </w:rPr>
        <w:t xml:space="preserve"> a favore delle imprese del Mezzogiorno sul tema</w:t>
      </w:r>
      <w:r>
        <w:rPr>
          <w:rFonts w:eastAsia="Helvetica Neue"/>
          <w:color w:val="000000"/>
          <w:lang w:val="it-IT"/>
        </w:rPr>
        <w:t xml:space="preserve"> “</w:t>
      </w:r>
      <w:proofErr w:type="spellStart"/>
      <w:r w:rsidRPr="00CA3615">
        <w:rPr>
          <w:rFonts w:eastAsia="Helvetica Neue"/>
          <w:color w:val="000000"/>
          <w:lang w:val="it-IT"/>
        </w:rPr>
        <w:t>Materials</w:t>
      </w:r>
      <w:proofErr w:type="spellEnd"/>
      <w:r w:rsidRPr="00CA3615">
        <w:rPr>
          <w:rFonts w:eastAsia="Helvetica Neue"/>
          <w:color w:val="000000"/>
          <w:lang w:val="it-IT"/>
        </w:rPr>
        <w:t xml:space="preserve"> for </w:t>
      </w:r>
      <w:proofErr w:type="spellStart"/>
      <w:r w:rsidRPr="00CA3615">
        <w:rPr>
          <w:rFonts w:eastAsia="Helvetica Neue"/>
          <w:color w:val="000000"/>
          <w:lang w:val="it-IT"/>
        </w:rPr>
        <w:t>sustainability</w:t>
      </w:r>
      <w:proofErr w:type="spellEnd"/>
      <w:r w:rsidRPr="00CA3615">
        <w:rPr>
          <w:rFonts w:eastAsia="Helvetica Neue"/>
          <w:color w:val="000000"/>
          <w:lang w:val="it-IT"/>
        </w:rPr>
        <w:t xml:space="preserve"> and </w:t>
      </w:r>
      <w:proofErr w:type="spellStart"/>
      <w:r w:rsidRPr="00CA3615">
        <w:rPr>
          <w:rFonts w:eastAsia="Helvetica Neue"/>
          <w:color w:val="000000"/>
          <w:lang w:val="it-IT"/>
        </w:rPr>
        <w:t>ecological</w:t>
      </w:r>
      <w:proofErr w:type="spellEnd"/>
      <w:r w:rsidRPr="00CA3615">
        <w:rPr>
          <w:rFonts w:eastAsia="Helvetica Neue"/>
          <w:color w:val="000000"/>
          <w:lang w:val="it-IT"/>
        </w:rPr>
        <w:t xml:space="preserve"> </w:t>
      </w:r>
      <w:proofErr w:type="spellStart"/>
      <w:r w:rsidRPr="00CA3615">
        <w:rPr>
          <w:rFonts w:eastAsia="Helvetica Neue"/>
          <w:color w:val="000000"/>
          <w:lang w:val="it-IT"/>
        </w:rPr>
        <w:t>transition</w:t>
      </w:r>
      <w:proofErr w:type="spellEnd"/>
      <w:r>
        <w:rPr>
          <w:rFonts w:eastAsia="Helvetica Neue"/>
          <w:color w:val="000000"/>
          <w:lang w:val="it-IT"/>
        </w:rPr>
        <w:t>”</w:t>
      </w:r>
      <w:r w:rsidRPr="00CA3615">
        <w:rPr>
          <w:rFonts w:eastAsia="Helvetica Neue"/>
          <w:color w:val="000000"/>
          <w:lang w:val="it-IT"/>
        </w:rPr>
        <w:t xml:space="preserve"> </w:t>
      </w:r>
    </w:p>
    <w:p w14:paraId="05DCF7DF" w14:textId="77777777" w:rsidR="001C6008" w:rsidRPr="00AF1978" w:rsidRDefault="001C6008" w:rsidP="001C600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Helvetica Neue"/>
          <w:color w:val="000000"/>
          <w:lang w:val="it-IT"/>
        </w:rPr>
      </w:pPr>
    </w:p>
    <w:p w14:paraId="091DCEB4" w14:textId="77777777" w:rsidR="001C6008" w:rsidRPr="00AF1978" w:rsidRDefault="001C600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>ai sensi dell’art. 3.1 (</w:t>
      </w:r>
      <w:r w:rsidRPr="00AF1978">
        <w:rPr>
          <w:rFonts w:eastAsia="Helvetica Neue"/>
          <w:i/>
          <w:color w:val="000000"/>
          <w:lang w:val="it-IT"/>
        </w:rPr>
        <w:t>“Progetti in collaborazione”</w:t>
      </w:r>
      <w:r w:rsidRPr="00AF1978">
        <w:rPr>
          <w:rFonts w:eastAsia="Helvetica Neue"/>
          <w:color w:val="000000"/>
          <w:lang w:val="it-IT"/>
        </w:rPr>
        <w:t xml:space="preserve">) del Bando, possono presentare domanda Partenariati formalizzati mediante specifico Accordo di partenariato e composti da </w:t>
      </w:r>
      <w:r w:rsidRPr="00AF1978">
        <w:rPr>
          <w:rFonts w:eastAsia="Helvetica Neue"/>
          <w:b/>
          <w:color w:val="000000"/>
          <w:lang w:val="it-IT"/>
        </w:rPr>
        <w:t>un massimo di tre soggetti</w:t>
      </w:r>
      <w:r w:rsidRPr="00AF1978">
        <w:rPr>
          <w:rFonts w:eastAsia="Helvetica Neue"/>
          <w:color w:val="000000"/>
          <w:lang w:val="it-IT"/>
        </w:rPr>
        <w:t>, autonomi tra loro;</w:t>
      </w:r>
    </w:p>
    <w:p w14:paraId="578F74B4" w14:textId="77777777" w:rsidR="001C6008" w:rsidRPr="00AF1978" w:rsidRDefault="001C6008" w:rsidP="001C600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Helvetica Neue"/>
          <w:color w:val="000000"/>
          <w:lang w:val="it-IT"/>
        </w:rPr>
      </w:pPr>
    </w:p>
    <w:p w14:paraId="357D08C4" w14:textId="77777777" w:rsidR="001C6008" w:rsidRPr="00AF1978" w:rsidRDefault="001C600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>ai sensi dell’articolo 3.1 (</w:t>
      </w:r>
      <w:r w:rsidRPr="00AF1978">
        <w:rPr>
          <w:rFonts w:eastAsia="Helvetica Neue"/>
          <w:i/>
          <w:color w:val="000000"/>
          <w:lang w:val="it-IT"/>
        </w:rPr>
        <w:t>“Progetti in collaborazione”</w:t>
      </w:r>
      <w:r w:rsidRPr="00AF1978">
        <w:rPr>
          <w:rFonts w:eastAsia="Helvetica Neue"/>
          <w:color w:val="000000"/>
          <w:lang w:val="it-IT"/>
        </w:rPr>
        <w:t>) del Bando, l’Accordo di partenariato deve necessariamente prevedere:</w:t>
      </w:r>
    </w:p>
    <w:p w14:paraId="18C605D9" w14:textId="77777777" w:rsidR="001C6008" w:rsidRPr="00AF1978" w:rsidRDefault="001C6008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1134" w:right="620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 xml:space="preserve">l’indicazione di uno dei partner con il ruolo di </w:t>
      </w:r>
      <w:r>
        <w:rPr>
          <w:rFonts w:eastAsia="Helvetica Neue"/>
          <w:color w:val="000000"/>
          <w:lang w:val="it-IT"/>
        </w:rPr>
        <w:t>Capofila</w:t>
      </w:r>
      <w:r w:rsidRPr="00AF1978">
        <w:rPr>
          <w:rFonts w:eastAsia="Helvetica Neue"/>
          <w:color w:val="000000"/>
          <w:lang w:val="it-IT"/>
        </w:rPr>
        <w:t>;  </w:t>
      </w:r>
    </w:p>
    <w:p w14:paraId="7FDB039C" w14:textId="77777777" w:rsidR="001C6008" w:rsidRPr="00AF1978" w:rsidRDefault="001C6008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40" w:line="240" w:lineRule="auto"/>
        <w:ind w:left="1134" w:right="620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 xml:space="preserve">la responsabilità solidale di tutti i partner nei confronti dello </w:t>
      </w:r>
      <w:proofErr w:type="spellStart"/>
      <w:r w:rsidRPr="00AF1978">
        <w:rPr>
          <w:rFonts w:eastAsia="Helvetica Neue"/>
          <w:color w:val="000000"/>
          <w:lang w:val="it-IT"/>
        </w:rPr>
        <w:t>Spoke</w:t>
      </w:r>
      <w:proofErr w:type="spellEnd"/>
      <w:r w:rsidRPr="00AF1978">
        <w:rPr>
          <w:rFonts w:eastAsia="Helvetica Neue"/>
          <w:color w:val="000000"/>
          <w:lang w:val="it-IT"/>
        </w:rPr>
        <w:t xml:space="preserve"> per quanto riguarda l’esecuzione del progetto per tutta la durata del contratto d’obbligo sottoscritto;  </w:t>
      </w:r>
    </w:p>
    <w:p w14:paraId="10267734" w14:textId="77777777" w:rsidR="001C6008" w:rsidRPr="00AF1978" w:rsidRDefault="001C6008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40" w:line="240" w:lineRule="auto"/>
        <w:ind w:left="1134" w:right="620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>l’indicazione del ruolo di ciascun partner nella realizzazione del progetto.</w:t>
      </w:r>
    </w:p>
    <w:p w14:paraId="2EB7BF5D" w14:textId="77777777" w:rsidR="001C6008" w:rsidRPr="00AF1978" w:rsidRDefault="001C6008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line="240" w:lineRule="auto"/>
        <w:ind w:left="1134" w:right="620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>l’accordo sui diritti di proprietà intellettuale e diffusione dei risultati</w:t>
      </w:r>
    </w:p>
    <w:p w14:paraId="5A351279" w14:textId="77777777" w:rsidR="001C6008" w:rsidRPr="00AF1978" w:rsidRDefault="001C6008" w:rsidP="001C600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eastAsia="Helvetica Neue"/>
          <w:color w:val="000000"/>
          <w:lang w:val="it-IT"/>
        </w:rPr>
      </w:pPr>
    </w:p>
    <w:p w14:paraId="411294EF" w14:textId="77777777" w:rsidR="001C6008" w:rsidRPr="00AF1978" w:rsidRDefault="001C600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Helvetica Neue"/>
          <w:color w:val="000000"/>
          <w:lang w:val="it-IT"/>
        </w:rPr>
      </w:pPr>
      <w:r w:rsidRPr="00AF1978">
        <w:rPr>
          <w:rFonts w:eastAsia="Helvetica Neue"/>
          <w:color w:val="000000"/>
          <w:lang w:val="it-IT"/>
        </w:rPr>
        <w:t>ai sensi dell’articolo 6.3 (“</w:t>
      </w:r>
      <w:r w:rsidRPr="00AF1978">
        <w:rPr>
          <w:rFonts w:eastAsia="Helvetica Neue"/>
          <w:i/>
          <w:color w:val="000000"/>
          <w:lang w:val="it-IT"/>
        </w:rPr>
        <w:t>Proroghe e variazioni</w:t>
      </w:r>
      <w:r w:rsidRPr="00AF1978">
        <w:rPr>
          <w:rFonts w:eastAsia="Helvetica Neue"/>
          <w:color w:val="000000"/>
          <w:lang w:val="it-IT"/>
        </w:rPr>
        <w:t xml:space="preserve">”) del Bando, i partenariati devono comportare la collaborazione effettiva tra i Partner per la realizzazione delle attività del Progetto di R&amp;S e non possono subire variazioni di alcun tipo tra la data di presentazione della domanda di finanziamento e la data di concessione del contributo, </w:t>
      </w:r>
    </w:p>
    <w:p w14:paraId="00E85AA9" w14:textId="77777777" w:rsidR="001C6008" w:rsidRPr="00AF1978" w:rsidRDefault="001C6008" w:rsidP="001C6008">
      <w:pPr>
        <w:jc w:val="both"/>
        <w:rPr>
          <w:rFonts w:eastAsia="Helvetica Neue"/>
          <w:b/>
          <w:lang w:val="it-IT"/>
        </w:rPr>
      </w:pPr>
      <w:r w:rsidRPr="00AF1978">
        <w:rPr>
          <w:rFonts w:eastAsia="Helvetica Neue"/>
          <w:b/>
          <w:lang w:val="it-IT"/>
        </w:rPr>
        <w:t>tutto ciò premesso e considerato,</w:t>
      </w:r>
    </w:p>
    <w:p w14:paraId="6CEAC3F5" w14:textId="77777777" w:rsidR="001C6008" w:rsidRPr="00F26560" w:rsidRDefault="001C6008" w:rsidP="001C6008">
      <w:pPr>
        <w:jc w:val="both"/>
        <w:rPr>
          <w:b/>
          <w:sz w:val="24"/>
          <w:szCs w:val="24"/>
          <w:lang w:val="it-IT"/>
        </w:rPr>
      </w:pPr>
      <w:r w:rsidRPr="00AF1978">
        <w:rPr>
          <w:rFonts w:eastAsia="Helvetica Neue"/>
          <w:b/>
          <w:lang w:val="it-IT"/>
        </w:rPr>
        <w:t>tra le Parti si sottoscrive il seguente</w:t>
      </w:r>
    </w:p>
    <w:p w14:paraId="056C818C" w14:textId="77777777" w:rsidR="001C6008" w:rsidRPr="00F26560" w:rsidRDefault="001C6008" w:rsidP="001C6008">
      <w:pPr>
        <w:jc w:val="both"/>
        <w:rPr>
          <w:b/>
          <w:sz w:val="24"/>
          <w:szCs w:val="24"/>
          <w:lang w:val="it-IT"/>
        </w:rPr>
      </w:pPr>
    </w:p>
    <w:p w14:paraId="2EB29A52" w14:textId="77777777" w:rsidR="001C6008" w:rsidRPr="00AF1978" w:rsidRDefault="001C6008" w:rsidP="001C6008">
      <w:pPr>
        <w:jc w:val="both"/>
        <w:rPr>
          <w:rFonts w:eastAsia="Helvetica Neue"/>
          <w:b/>
          <w:lang w:val="it-IT"/>
        </w:rPr>
      </w:pPr>
      <w:r w:rsidRPr="00AF1978">
        <w:rPr>
          <w:rFonts w:eastAsia="Helvetica Neue"/>
          <w:b/>
          <w:lang w:val="it-IT"/>
        </w:rPr>
        <w:t>ACCORDO DI PARTENARIATO</w:t>
      </w:r>
    </w:p>
    <w:p w14:paraId="14D71A0D" w14:textId="77777777" w:rsidR="001C6008" w:rsidRPr="00AF1978" w:rsidRDefault="001C6008" w:rsidP="001C6008">
      <w:pPr>
        <w:jc w:val="both"/>
        <w:rPr>
          <w:rFonts w:eastAsia="Helvetica Neue"/>
          <w:b/>
          <w:lang w:val="it-IT"/>
        </w:rPr>
      </w:pPr>
    </w:p>
    <w:p w14:paraId="1B0F2B88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  <w:r w:rsidRPr="00AF1978">
        <w:rPr>
          <w:rFonts w:eastAsia="Helvetica Neue"/>
          <w:b/>
          <w:i/>
          <w:lang w:val="it-IT"/>
        </w:rPr>
        <w:t>Articolo 1 – Oggetto ed impegni delle Parti</w:t>
      </w:r>
    </w:p>
    <w:p w14:paraId="3005CCD6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</w:p>
    <w:p w14:paraId="698FEBB5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1. Con il presente Accordo le Parti intendono formalizzare la propria associazione ai fini della partecipazione al Bando e disciplinare gli impegni reciproci.</w:t>
      </w:r>
    </w:p>
    <w:p w14:paraId="515260E9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605CA289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2. In particolare, le Parti si impegnano a:</w:t>
      </w:r>
    </w:p>
    <w:p w14:paraId="5CD43E14" w14:textId="77777777" w:rsidR="001C6008" w:rsidRPr="00AF1978" w:rsidRDefault="001C6008">
      <w:pPr>
        <w:widowControl/>
        <w:numPr>
          <w:ilvl w:val="0"/>
          <w:numId w:val="17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leggere, elaborare, validare e approvare il Progetto di R&amp;S;</w:t>
      </w:r>
    </w:p>
    <w:p w14:paraId="555E7D13" w14:textId="77777777" w:rsidR="001C6008" w:rsidRPr="00AF1978" w:rsidRDefault="001C6008">
      <w:pPr>
        <w:widowControl/>
        <w:numPr>
          <w:ilvl w:val="0"/>
          <w:numId w:val="17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realizzare le attività di propria competenza previste all'interno del Progetto di R&amp;S, nel rispetto dei criteri e delle modalità definiti dal presente Accordo di Partenariato e dal Bando, così come dettagliate nella domanda di partecipazione al Bando;</w:t>
      </w:r>
    </w:p>
    <w:p w14:paraId="24F12CC1" w14:textId="77777777" w:rsidR="001C6008" w:rsidRPr="00AF1978" w:rsidRDefault="001C6008">
      <w:pPr>
        <w:widowControl/>
        <w:numPr>
          <w:ilvl w:val="0"/>
          <w:numId w:val="17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assicurare un utilizzo del contributo a fondo perduto coerente con le normative vigenti in tema di agevolazioni pubbliche;</w:t>
      </w:r>
    </w:p>
    <w:p w14:paraId="534E9C56" w14:textId="77777777" w:rsidR="001C6008" w:rsidRPr="00AF1978" w:rsidRDefault="001C6008">
      <w:pPr>
        <w:widowControl/>
        <w:numPr>
          <w:ilvl w:val="0"/>
          <w:numId w:val="17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lastRenderedPageBreak/>
        <w:t>garantire che il Progetto di R&amp;S non sia stato già presentato e ammesso a finanziamento nell’ambito di altre leggi di agevolazione pubblica alla ricerca ed allo sviluppo, qualificabili come aiuti di Stato ai sensi degli articoli 107 e 108 del TFUE ovvero nell’ambito di altri programmi finanziati dall’Unione Europea;</w:t>
      </w:r>
    </w:p>
    <w:p w14:paraId="09D0803D" w14:textId="77777777" w:rsidR="001C6008" w:rsidRPr="00AF1978" w:rsidRDefault="001C6008">
      <w:pPr>
        <w:widowControl/>
        <w:numPr>
          <w:ilvl w:val="0"/>
          <w:numId w:val="17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assicurare, ciascuno per la parte di propria competenza, la copertura finanziaria delle spese ammissibili non coperte dal contributo a fondo perduto di cui al presente Bando e la sottoscrizione degli impegni finanziari previsti dal Contratto d’obbligo.</w:t>
      </w:r>
    </w:p>
    <w:p w14:paraId="1ED45457" w14:textId="77777777" w:rsidR="001C6008" w:rsidRPr="00F26560" w:rsidRDefault="001C6008" w:rsidP="001C6008">
      <w:pPr>
        <w:jc w:val="both"/>
        <w:rPr>
          <w:b/>
          <w:sz w:val="24"/>
          <w:szCs w:val="24"/>
          <w:lang w:val="it-IT"/>
        </w:rPr>
      </w:pPr>
    </w:p>
    <w:p w14:paraId="52B45F94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  <w:r w:rsidRPr="00AF1978">
        <w:rPr>
          <w:rFonts w:eastAsia="Helvetica Neue"/>
          <w:b/>
          <w:i/>
          <w:lang w:val="it-IT"/>
        </w:rPr>
        <w:t xml:space="preserve">Articolo 2 - Partner </w:t>
      </w:r>
      <w:r>
        <w:rPr>
          <w:rFonts w:eastAsia="Helvetica Neue"/>
          <w:b/>
          <w:i/>
          <w:lang w:val="it-IT"/>
        </w:rPr>
        <w:t>Capofila</w:t>
      </w:r>
    </w:p>
    <w:p w14:paraId="6CC37FAA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</w:p>
    <w:p w14:paraId="230580DD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1. Il Partner </w:t>
      </w:r>
      <w:r>
        <w:rPr>
          <w:rFonts w:eastAsia="Helvetica Neue"/>
          <w:lang w:val="it-IT"/>
        </w:rPr>
        <w:t>Capofila</w:t>
      </w:r>
      <w:r w:rsidRPr="00AF1978">
        <w:rPr>
          <w:rFonts w:eastAsia="Helvetica Neue"/>
          <w:lang w:val="it-IT"/>
        </w:rPr>
        <w:t xml:space="preserve"> è responsabile dell’attività di coordinamento amministrativo nei confronti dello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>
        <w:rPr>
          <w:rFonts w:eastAsia="Helvetica Neue"/>
          <w:lang w:val="it-IT"/>
        </w:rPr>
        <w:t>.</w:t>
      </w:r>
    </w:p>
    <w:p w14:paraId="252D6B8A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5A834B06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2. In particolare, il Partner </w:t>
      </w:r>
      <w:r>
        <w:rPr>
          <w:rFonts w:eastAsia="Helvetica Neue"/>
          <w:lang w:val="it-IT"/>
        </w:rPr>
        <w:t>Capofila</w:t>
      </w:r>
      <w:r w:rsidRPr="00AF1978">
        <w:rPr>
          <w:rFonts w:eastAsia="Helvetica Neue"/>
          <w:lang w:val="it-IT"/>
        </w:rPr>
        <w:t xml:space="preserve"> è tenuto a:</w:t>
      </w:r>
    </w:p>
    <w:p w14:paraId="79E2005D" w14:textId="77777777" w:rsidR="001C6008" w:rsidRPr="00AF1978" w:rsidRDefault="001C6008">
      <w:pPr>
        <w:widowControl/>
        <w:numPr>
          <w:ilvl w:val="0"/>
          <w:numId w:val="18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compilare la domanda di partecipazione e inviarla per conto di tutto il Partenariato;</w:t>
      </w:r>
    </w:p>
    <w:p w14:paraId="6E34F228" w14:textId="77777777" w:rsidR="001C6008" w:rsidRPr="00AF1978" w:rsidRDefault="001C6008">
      <w:pPr>
        <w:widowControl/>
        <w:numPr>
          <w:ilvl w:val="0"/>
          <w:numId w:val="18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coordinare la predisposizione di tutta la documentazione richiesta dal Bando e dagli atti ad essa conseguenti e curare la trasmissione della stessa;</w:t>
      </w:r>
    </w:p>
    <w:p w14:paraId="003AEAD6" w14:textId="77777777" w:rsidR="001C6008" w:rsidRPr="00AF1978" w:rsidRDefault="001C6008">
      <w:pPr>
        <w:widowControl/>
        <w:numPr>
          <w:ilvl w:val="0"/>
          <w:numId w:val="18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coordinare le attività di rendicontazione in capo a ciascun Partner e curarne la trasmissione allo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>
        <w:rPr>
          <w:rFonts w:eastAsia="Helvetica Neue"/>
          <w:lang w:val="it-IT"/>
        </w:rPr>
        <w:t xml:space="preserve"> </w:t>
      </w:r>
      <w:r w:rsidRPr="00CA3615">
        <w:rPr>
          <w:rFonts w:eastAsia="Helvetica Neue"/>
          <w:lang w:val="it-IT"/>
        </w:rPr>
        <w:t>1</w:t>
      </w:r>
      <w:r w:rsidRPr="00BD1D17">
        <w:rPr>
          <w:rFonts w:eastAsia="Helvetica Neue"/>
          <w:lang w:val="it-IT"/>
        </w:rPr>
        <w:t>;</w:t>
      </w:r>
    </w:p>
    <w:p w14:paraId="6F4FC26C" w14:textId="77777777" w:rsidR="001C6008" w:rsidRPr="00AF1978" w:rsidRDefault="001C6008">
      <w:pPr>
        <w:widowControl/>
        <w:numPr>
          <w:ilvl w:val="0"/>
          <w:numId w:val="18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coordinare i flussi informativi verso 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>
        <w:rPr>
          <w:rFonts w:eastAsia="Helvetica Neue"/>
          <w:lang w:val="it-IT"/>
        </w:rPr>
        <w:t xml:space="preserve"> 1</w:t>
      </w:r>
      <w:r w:rsidRPr="00AF1978">
        <w:rPr>
          <w:rFonts w:eastAsia="Helvetica Neue"/>
          <w:lang w:val="it-IT"/>
        </w:rPr>
        <w:t>;</w:t>
      </w:r>
    </w:p>
    <w:p w14:paraId="61E2894B" w14:textId="77777777" w:rsidR="001C6008" w:rsidRPr="00AF1978" w:rsidRDefault="001C6008">
      <w:pPr>
        <w:widowControl/>
        <w:numPr>
          <w:ilvl w:val="0"/>
          <w:numId w:val="18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monitorare in itinere il rispetto degli impegni assunti da ciascun Partner e segnalare tempestivamente eventuali ritardi e/o inadempimenti e/o eventi che possano incidere sulla composizione del Partenariato e/o sulla realizzazione del Progetto di R&amp;S;</w:t>
      </w:r>
    </w:p>
    <w:p w14:paraId="4AB9E53A" w14:textId="77777777" w:rsidR="001C6008" w:rsidRPr="00AF1978" w:rsidRDefault="001C6008">
      <w:pPr>
        <w:widowControl/>
        <w:numPr>
          <w:ilvl w:val="0"/>
          <w:numId w:val="18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coordinare e gestire l’invio di eventuali istanze da parte dei componenti del partenariato allo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>
        <w:rPr>
          <w:rFonts w:eastAsia="Helvetica Neue"/>
          <w:lang w:val="it-IT"/>
        </w:rPr>
        <w:t xml:space="preserve"> 1 </w:t>
      </w:r>
      <w:r w:rsidRPr="00AF1978">
        <w:rPr>
          <w:rFonts w:eastAsia="Helvetica Neue"/>
          <w:lang w:val="it-IT"/>
        </w:rPr>
        <w:t xml:space="preserve">(ad es: richiesta di proroga, quesiti o richieste di chiarimento). </w:t>
      </w:r>
    </w:p>
    <w:p w14:paraId="589BB9E3" w14:textId="77777777" w:rsidR="001C6008" w:rsidRPr="00BD1D17" w:rsidRDefault="001C6008">
      <w:pPr>
        <w:widowControl/>
        <w:numPr>
          <w:ilvl w:val="0"/>
          <w:numId w:val="18"/>
        </w:numPr>
        <w:spacing w:line="240" w:lineRule="auto"/>
        <w:ind w:left="709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Sottoscrivere il contratto d’obbligo con 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 w:rsidRPr="00AF1978">
        <w:rPr>
          <w:rFonts w:eastAsia="Helvetica Neue"/>
          <w:lang w:val="it-IT"/>
        </w:rPr>
        <w:t xml:space="preserve"> in nome e per conto anche delle altre Parti.</w:t>
      </w:r>
    </w:p>
    <w:p w14:paraId="69370ECE" w14:textId="77777777" w:rsidR="001C6008" w:rsidRPr="00AF1978" w:rsidRDefault="001C6008" w:rsidP="001C6008">
      <w:pPr>
        <w:ind w:left="720"/>
        <w:jc w:val="both"/>
        <w:rPr>
          <w:rFonts w:eastAsia="Helvetica Neue"/>
          <w:lang w:val="it-IT"/>
        </w:rPr>
      </w:pPr>
    </w:p>
    <w:p w14:paraId="003FF0C6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300479AD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  <w:r w:rsidRPr="00AF1978">
        <w:rPr>
          <w:rFonts w:eastAsia="Helvetica Neue"/>
          <w:b/>
          <w:i/>
          <w:lang w:val="it-IT"/>
        </w:rPr>
        <w:t>Articolo 3 – Ruolo ed impegni dei Partner</w:t>
      </w:r>
    </w:p>
    <w:p w14:paraId="36BCBFF6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021D07A1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1. Ciascun Partner è responsabile della realizzazione delle attività di Progetto di R&amp;S di propria competenza che saranno dettagliate nella domanda di partecipazione al Bando.</w:t>
      </w:r>
    </w:p>
    <w:p w14:paraId="2EBA5500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3D5BAC9B" w14:textId="77777777" w:rsidR="001C6008" w:rsidRPr="00AF1978" w:rsidRDefault="001C6008" w:rsidP="001C6008">
      <w:pPr>
        <w:jc w:val="both"/>
        <w:rPr>
          <w:rFonts w:eastAsia="Helvetica Neue"/>
        </w:rPr>
      </w:pPr>
      <w:r w:rsidRPr="00AF1978">
        <w:rPr>
          <w:rFonts w:eastAsia="Helvetica Neue"/>
        </w:rPr>
        <w:t xml:space="preserve">2. </w:t>
      </w:r>
      <w:proofErr w:type="spellStart"/>
      <w:r w:rsidRPr="00AF1978">
        <w:rPr>
          <w:rFonts w:eastAsia="Helvetica Neue"/>
        </w:rPr>
        <w:t>Ciascun</w:t>
      </w:r>
      <w:proofErr w:type="spellEnd"/>
      <w:r w:rsidRPr="00AF1978">
        <w:rPr>
          <w:rFonts w:eastAsia="Helvetica Neue"/>
        </w:rPr>
        <w:t xml:space="preserve"> Partner </w:t>
      </w:r>
      <w:proofErr w:type="spellStart"/>
      <w:r w:rsidRPr="00AF1978">
        <w:rPr>
          <w:rFonts w:eastAsia="Helvetica Neue"/>
        </w:rPr>
        <w:t>s’impegna</w:t>
      </w:r>
      <w:proofErr w:type="spellEnd"/>
      <w:r w:rsidRPr="00AF1978">
        <w:rPr>
          <w:rFonts w:eastAsia="Helvetica Neue"/>
        </w:rPr>
        <w:t xml:space="preserve"> a:</w:t>
      </w:r>
    </w:p>
    <w:p w14:paraId="00F98B5B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91" w:line="240" w:lineRule="auto"/>
        <w:ind w:right="622"/>
        <w:jc w:val="both"/>
        <w:rPr>
          <w:color w:val="000000"/>
          <w:lang w:val="it-IT"/>
        </w:rPr>
      </w:pPr>
      <w:r w:rsidRPr="00F26560">
        <w:rPr>
          <w:color w:val="000000"/>
          <w:lang w:val="it-IT"/>
        </w:rPr>
        <w:t xml:space="preserve">Conferire al </w:t>
      </w:r>
      <w:r>
        <w:rPr>
          <w:color w:val="000000"/>
          <w:lang w:val="it-IT"/>
        </w:rPr>
        <w:t>Capofila</w:t>
      </w:r>
      <w:r w:rsidRPr="00F26560">
        <w:rPr>
          <w:color w:val="000000"/>
          <w:lang w:val="it-IT"/>
        </w:rPr>
        <w:t xml:space="preserve"> (inserire denominazione), tramite il presente Accordo di Partenariato, il mandato a sottoscrivere il Contratto d’Obbligo con lo </w:t>
      </w:r>
      <w:proofErr w:type="spellStart"/>
      <w:r w:rsidRPr="00F26560">
        <w:rPr>
          <w:color w:val="000000"/>
          <w:lang w:val="it-IT"/>
        </w:rPr>
        <w:t>Spoke</w:t>
      </w:r>
      <w:proofErr w:type="spellEnd"/>
      <w:r w:rsidRPr="00F26560">
        <w:rPr>
          <w:color w:val="000000"/>
          <w:lang w:val="it-IT"/>
        </w:rPr>
        <w:t>;</w:t>
      </w:r>
    </w:p>
    <w:p w14:paraId="0063DBC2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91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attuare tutte le eventuali varianti e/o modifiche al progetto, purché preventivamente </w:t>
      </w:r>
      <w:proofErr w:type="gramStart"/>
      <w:r w:rsidRPr="00AF1978">
        <w:rPr>
          <w:rFonts w:eastAsia="Roboto"/>
          <w:color w:val="000000"/>
          <w:lang w:val="it-IT"/>
        </w:rPr>
        <w:t>autorizzate  secondo</w:t>
      </w:r>
      <w:proofErr w:type="gramEnd"/>
      <w:r w:rsidRPr="00AF1978">
        <w:rPr>
          <w:rFonts w:eastAsia="Roboto"/>
          <w:color w:val="000000"/>
          <w:lang w:val="it-IT"/>
        </w:rPr>
        <w:t xml:space="preserve"> le modalità previste nella sez. </w:t>
      </w:r>
      <w:r>
        <w:rPr>
          <w:rFonts w:eastAsia="Roboto"/>
          <w:color w:val="000000"/>
          <w:lang w:val="it-IT"/>
        </w:rPr>
        <w:t>6</w:t>
      </w:r>
      <w:r w:rsidRPr="00AF1978">
        <w:rPr>
          <w:rFonts w:eastAsia="Roboto"/>
          <w:color w:val="000000"/>
          <w:lang w:val="it-IT"/>
        </w:rPr>
        <w:t>.3 del Bando;</w:t>
      </w:r>
    </w:p>
    <w:p w14:paraId="11F24FB6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8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adottare il sistema di monitoraggio e rendicontazione che sarà stato indicato dallo </w:t>
      </w:r>
      <w:proofErr w:type="spellStart"/>
      <w:r w:rsidRPr="00AF1978">
        <w:rPr>
          <w:rFonts w:eastAsia="Roboto"/>
          <w:color w:val="000000"/>
          <w:lang w:val="it-IT"/>
        </w:rPr>
        <w:t>Spoke</w:t>
      </w:r>
      <w:proofErr w:type="spellEnd"/>
      <w:r w:rsidRPr="00AF1978">
        <w:rPr>
          <w:rFonts w:eastAsia="Roboto"/>
          <w:color w:val="000000"/>
          <w:lang w:val="it-IT"/>
        </w:rPr>
        <w:t xml:space="preserve"> finalizzato a raccogliere, registrare </w:t>
      </w:r>
      <w:proofErr w:type="gramStart"/>
      <w:r w:rsidRPr="00AF1978">
        <w:rPr>
          <w:rFonts w:eastAsia="Roboto"/>
          <w:color w:val="000000"/>
          <w:lang w:val="it-IT"/>
        </w:rPr>
        <w:t>e  archiviare</w:t>
      </w:r>
      <w:proofErr w:type="gramEnd"/>
      <w:r w:rsidRPr="00AF1978">
        <w:rPr>
          <w:rFonts w:eastAsia="Roboto"/>
          <w:color w:val="000000"/>
          <w:lang w:val="it-IT"/>
        </w:rPr>
        <w:t xml:space="preserve"> in formato elettronico i dati per ciascuna operazione necessari per la sorveglianza, la valutazione, la gestione finanziaria, la verifica e l’audit, secondo quanto previsto dall’art. 22.2 lettera  d) del Regolamento (UE) 2021/241 e tenendo conto delle indicazioni che verranno fornite dal MUR  per tramite di HUB e </w:t>
      </w:r>
      <w:proofErr w:type="spellStart"/>
      <w:r w:rsidRPr="00AF1978">
        <w:rPr>
          <w:rFonts w:eastAsia="Roboto"/>
          <w:color w:val="000000"/>
          <w:lang w:val="it-IT"/>
        </w:rPr>
        <w:t>Spoke</w:t>
      </w:r>
      <w:proofErr w:type="spellEnd"/>
      <w:r w:rsidRPr="00AF1978">
        <w:rPr>
          <w:rFonts w:eastAsia="Roboto"/>
          <w:color w:val="000000"/>
          <w:lang w:val="it-IT"/>
        </w:rPr>
        <w:t>;</w:t>
      </w:r>
    </w:p>
    <w:p w14:paraId="17E8BADE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9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comprovare il conseguimento degli obiettivi del progetto di ricerca, trasmettendo, con </w:t>
      </w:r>
      <w:proofErr w:type="gramStart"/>
      <w:r w:rsidRPr="00AF1978">
        <w:rPr>
          <w:rFonts w:eastAsia="Roboto"/>
          <w:color w:val="000000"/>
          <w:lang w:val="it-IT"/>
        </w:rPr>
        <w:t>cadenza  periodica</w:t>
      </w:r>
      <w:proofErr w:type="gramEnd"/>
      <w:r w:rsidRPr="00AF1978">
        <w:rPr>
          <w:rFonts w:eastAsia="Roboto"/>
          <w:color w:val="000000"/>
          <w:lang w:val="it-IT"/>
        </w:rPr>
        <w:t xml:space="preserve"> ovvero su richiesta dello SPOKE ed HUB, ogni informazione necessaria alla corretta  alimentazione del Sistema “</w:t>
      </w:r>
      <w:proofErr w:type="spellStart"/>
      <w:r w:rsidRPr="00AF1978">
        <w:rPr>
          <w:rFonts w:eastAsia="Roboto"/>
          <w:color w:val="000000"/>
          <w:lang w:val="it-IT"/>
        </w:rPr>
        <w:t>ReGiS</w:t>
      </w:r>
      <w:proofErr w:type="spellEnd"/>
      <w:r w:rsidRPr="00AF1978">
        <w:rPr>
          <w:rFonts w:eastAsia="Roboto"/>
          <w:color w:val="000000"/>
          <w:lang w:val="it-IT"/>
        </w:rPr>
        <w:t>”;</w:t>
      </w:r>
    </w:p>
    <w:p w14:paraId="56559822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6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lastRenderedPageBreak/>
        <w:t xml:space="preserve">predisporre la rendicontazione fisica e finanziaria delle spese effettivamente sostenute, </w:t>
      </w:r>
      <w:proofErr w:type="gramStart"/>
      <w:r w:rsidRPr="00AF1978">
        <w:rPr>
          <w:rFonts w:eastAsia="Roboto"/>
          <w:color w:val="000000"/>
          <w:lang w:val="it-IT"/>
        </w:rPr>
        <w:t>nonché  trasmettere</w:t>
      </w:r>
      <w:proofErr w:type="gramEnd"/>
      <w:r w:rsidRPr="00AF1978">
        <w:rPr>
          <w:rFonts w:eastAsia="Roboto"/>
          <w:color w:val="000000"/>
          <w:lang w:val="it-IT"/>
        </w:rPr>
        <w:t xml:space="preserve">, relativamente alle proprie attività, la documentazione necessaria alla  dimostrazione dello svolgimento del progetto, secondo quanto stabilito nella sez. </w:t>
      </w:r>
      <w:r>
        <w:rPr>
          <w:rFonts w:eastAsia="Roboto"/>
          <w:color w:val="000000"/>
          <w:lang w:val="it-IT"/>
        </w:rPr>
        <w:t>6</w:t>
      </w:r>
      <w:r w:rsidRPr="00AF1978">
        <w:rPr>
          <w:rFonts w:eastAsia="Roboto"/>
          <w:color w:val="000000"/>
          <w:lang w:val="it-IT"/>
        </w:rPr>
        <w:t>.2 del Bando;</w:t>
      </w:r>
    </w:p>
    <w:p w14:paraId="2CBA471D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8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essere responsabile per la propria parte delle spese effettuate per l'esecuzione delle attività, </w:t>
      </w:r>
      <w:proofErr w:type="gramStart"/>
      <w:r w:rsidRPr="00AF1978">
        <w:rPr>
          <w:rFonts w:eastAsia="Roboto"/>
          <w:color w:val="000000"/>
          <w:lang w:val="it-IT"/>
        </w:rPr>
        <w:t>con  riferimento</w:t>
      </w:r>
      <w:proofErr w:type="gramEnd"/>
      <w:r w:rsidRPr="00AF1978">
        <w:rPr>
          <w:rFonts w:eastAsia="Roboto"/>
          <w:color w:val="000000"/>
          <w:lang w:val="it-IT"/>
        </w:rPr>
        <w:t xml:space="preserve"> alla loro eleggibilità ed al conseguente co-finanziamento e, ove le spese non siano  ammissibili e/o eleggibili e/o non finanziate, provvedere interamente alla loro copertura;</w:t>
      </w:r>
    </w:p>
    <w:p w14:paraId="0146F98F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6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effettuare i controlli di gestione e amministrativo-contabili previsti dalla legislazione </w:t>
      </w:r>
      <w:proofErr w:type="gramStart"/>
      <w:r w:rsidRPr="00AF1978">
        <w:rPr>
          <w:rFonts w:eastAsia="Roboto"/>
          <w:color w:val="000000"/>
          <w:lang w:val="it-IT"/>
        </w:rPr>
        <w:t>nazionale  applicabile</w:t>
      </w:r>
      <w:proofErr w:type="gramEnd"/>
      <w:r w:rsidRPr="00AF1978">
        <w:rPr>
          <w:rFonts w:eastAsia="Roboto"/>
          <w:color w:val="000000"/>
          <w:lang w:val="it-IT"/>
        </w:rPr>
        <w:t xml:space="preserve"> per garantire la regolarità delle procedure e delle spese sostenute, nonché la riferibilità  delle spese al progetto ammesso al finanziamento sul PNRR;</w:t>
      </w:r>
    </w:p>
    <w:p w14:paraId="1AE08425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8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garantire, ai fini della tracciabilità delle risorse del PNRR, che tutte le spese relative al progetto </w:t>
      </w:r>
      <w:proofErr w:type="gramStart"/>
      <w:r w:rsidRPr="00AF1978">
        <w:rPr>
          <w:rFonts w:eastAsia="Roboto"/>
          <w:color w:val="000000"/>
          <w:lang w:val="it-IT"/>
        </w:rPr>
        <w:t>siano  effettuate</w:t>
      </w:r>
      <w:proofErr w:type="gramEnd"/>
      <w:r w:rsidRPr="00AF1978">
        <w:rPr>
          <w:rFonts w:eastAsia="Roboto"/>
          <w:color w:val="000000"/>
          <w:lang w:val="it-IT"/>
        </w:rPr>
        <w:t xml:space="preserve"> attraverso l’utilizzo di un’apposita contabilità separata, nonché rispettare l’obbligo di  indicare il CUP assegnatogli, su tutti gli atti amministrativo/contabili relativi al progetto nel rispetto  del Regolamento (UE) 2018/1046 del 18 luglio 2018;</w:t>
      </w:r>
    </w:p>
    <w:p w14:paraId="323A44D4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9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consentire e favorire, in ogni fase del procedimento, lo svolgimento di tutti i controlli, ispezioni </w:t>
      </w:r>
      <w:proofErr w:type="gramStart"/>
      <w:r w:rsidRPr="00AF1978">
        <w:rPr>
          <w:rFonts w:eastAsia="Roboto"/>
          <w:color w:val="000000"/>
          <w:lang w:val="it-IT"/>
        </w:rPr>
        <w:t>e  monitoraggi</w:t>
      </w:r>
      <w:proofErr w:type="gramEnd"/>
      <w:r w:rsidRPr="00AF1978">
        <w:rPr>
          <w:rFonts w:eastAsia="Roboto"/>
          <w:color w:val="000000"/>
          <w:lang w:val="it-IT"/>
        </w:rPr>
        <w:t xml:space="preserve"> disposti dal MUR, facilitando altresì le verifiche dell’Ufficio competente per i controlli  del MUR, dell’Unità di Audit, della Commissione europea e di altri organismi autorizzati, che  verranno effettuate anche attraverso controlli in loco presso i Soggetti beneficiari dei finanziamenti;</w:t>
      </w:r>
    </w:p>
    <w:p w14:paraId="006F3FA4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6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garantire, a pena di sospensione o revoca del finanziamento in caso di accertata </w:t>
      </w:r>
      <w:proofErr w:type="gramStart"/>
      <w:r w:rsidRPr="00AF1978">
        <w:rPr>
          <w:rFonts w:eastAsia="Roboto"/>
          <w:color w:val="000000"/>
          <w:lang w:val="it-IT"/>
        </w:rPr>
        <w:t>violazione,  nell’attuazione</w:t>
      </w:r>
      <w:proofErr w:type="gramEnd"/>
      <w:r w:rsidRPr="00AF1978">
        <w:rPr>
          <w:rFonts w:eastAsia="Roboto"/>
          <w:color w:val="000000"/>
          <w:lang w:val="it-IT"/>
        </w:rPr>
        <w:t xml:space="preserve"> del progetto, il rispetto del principio del “Do No </w:t>
      </w:r>
      <w:proofErr w:type="spellStart"/>
      <w:r w:rsidRPr="00AF1978">
        <w:rPr>
          <w:rFonts w:eastAsia="Roboto"/>
          <w:color w:val="000000"/>
          <w:lang w:val="it-IT"/>
        </w:rPr>
        <w:t>Significant</w:t>
      </w:r>
      <w:proofErr w:type="spellEnd"/>
      <w:r w:rsidRPr="00AF1978">
        <w:rPr>
          <w:rFonts w:eastAsia="Roboto"/>
          <w:color w:val="000000"/>
          <w:lang w:val="it-IT"/>
        </w:rPr>
        <w:t xml:space="preserve"> </w:t>
      </w:r>
      <w:proofErr w:type="spellStart"/>
      <w:r w:rsidRPr="00AF1978">
        <w:rPr>
          <w:rFonts w:eastAsia="Roboto"/>
          <w:color w:val="000000"/>
          <w:lang w:val="it-IT"/>
        </w:rPr>
        <w:t>Harm</w:t>
      </w:r>
      <w:proofErr w:type="spellEnd"/>
      <w:r w:rsidRPr="00AF1978">
        <w:rPr>
          <w:rFonts w:eastAsia="Roboto"/>
          <w:color w:val="000000"/>
          <w:lang w:val="it-IT"/>
        </w:rPr>
        <w:t>” (DNSH) a norma  dell’articolo 17 del Regolamento (UE) 2020/852, nonché dei principi trasversali previsti dal PNRR,  quali, tra gli altri, il principio del contributo all’obiettivo climatico e digitale (c.d. tagging), il principio  di parità di genere, e l’obbligo di protezione e valorizzazione dei giovani;</w:t>
      </w:r>
    </w:p>
    <w:p w14:paraId="46E91E67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6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>assicurare il rispetto della normativa vigente sugli aiuti di Stato;</w:t>
      </w:r>
    </w:p>
    <w:p w14:paraId="784030DE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6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partecipare, ove richiesto, alle riunioni convocate dallo </w:t>
      </w:r>
      <w:proofErr w:type="spellStart"/>
      <w:r w:rsidRPr="00AF1978">
        <w:rPr>
          <w:rFonts w:eastAsia="Roboto"/>
          <w:color w:val="000000"/>
          <w:lang w:val="it-IT"/>
        </w:rPr>
        <w:t>Spoke</w:t>
      </w:r>
      <w:proofErr w:type="spellEnd"/>
      <w:r w:rsidRPr="00AF1978">
        <w:rPr>
          <w:rFonts w:eastAsia="Roboto"/>
          <w:color w:val="000000"/>
          <w:lang w:val="it-IT"/>
        </w:rPr>
        <w:t xml:space="preserve"> o dall’HUB;</w:t>
      </w:r>
    </w:p>
    <w:p w14:paraId="519FA15E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essere responsabile in sede risarcitoria per qualsiasi perdita, danno o eventuale lesione derivanti </w:t>
      </w:r>
      <w:proofErr w:type="gramStart"/>
      <w:r w:rsidRPr="00AF1978">
        <w:rPr>
          <w:rFonts w:eastAsia="Roboto"/>
          <w:color w:val="000000"/>
          <w:lang w:val="it-IT"/>
        </w:rPr>
        <w:t>da  fatti</w:t>
      </w:r>
      <w:proofErr w:type="gramEnd"/>
      <w:r w:rsidRPr="00AF1978">
        <w:rPr>
          <w:rFonts w:eastAsia="Roboto"/>
          <w:color w:val="000000"/>
          <w:lang w:val="it-IT"/>
        </w:rPr>
        <w:t>, azioni o omissioni propri e/o dei propri dipendenti e collaboratori;</w:t>
      </w:r>
    </w:p>
    <w:p w14:paraId="73FE8290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6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individuare eventuali fattori che possano determinare ritardi che incidano in maniera   </w:t>
      </w:r>
      <w:proofErr w:type="gramStart"/>
      <w:r w:rsidRPr="00AF1978">
        <w:rPr>
          <w:rFonts w:eastAsia="Roboto"/>
          <w:color w:val="000000"/>
          <w:lang w:val="it-IT"/>
        </w:rPr>
        <w:t>considerevole  sulla</w:t>
      </w:r>
      <w:proofErr w:type="gramEnd"/>
      <w:r w:rsidRPr="00AF1978">
        <w:rPr>
          <w:rFonts w:eastAsia="Roboto"/>
          <w:color w:val="000000"/>
          <w:lang w:val="it-IT"/>
        </w:rPr>
        <w:t xml:space="preserve"> tempistica attuativa e di spesa definita nel progetto, relazionando allo </w:t>
      </w:r>
      <w:proofErr w:type="spellStart"/>
      <w:r w:rsidRPr="00AF1978">
        <w:rPr>
          <w:rFonts w:eastAsia="Roboto"/>
          <w:color w:val="000000"/>
          <w:lang w:val="it-IT"/>
        </w:rPr>
        <w:t>Spoke</w:t>
      </w:r>
      <w:proofErr w:type="spellEnd"/>
      <w:r w:rsidRPr="00AF1978">
        <w:rPr>
          <w:rFonts w:eastAsia="Roboto"/>
          <w:color w:val="000000"/>
          <w:lang w:val="it-IT"/>
        </w:rPr>
        <w:t xml:space="preserve"> sugli stessi;</w:t>
      </w:r>
    </w:p>
    <w:p w14:paraId="05E3D257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6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notificare tempestivamente allo </w:t>
      </w:r>
      <w:proofErr w:type="spellStart"/>
      <w:r w:rsidRPr="00AF1978">
        <w:rPr>
          <w:rFonts w:eastAsia="Roboto"/>
          <w:color w:val="000000"/>
          <w:lang w:val="it-IT"/>
        </w:rPr>
        <w:t>Spoke</w:t>
      </w:r>
      <w:proofErr w:type="spellEnd"/>
      <w:r w:rsidRPr="00AF1978">
        <w:rPr>
          <w:rFonts w:eastAsia="Roboto"/>
          <w:color w:val="000000"/>
          <w:lang w:val="it-IT"/>
        </w:rPr>
        <w:t xml:space="preserve">, affinché lo </w:t>
      </w:r>
      <w:proofErr w:type="spellStart"/>
      <w:r w:rsidRPr="00AF1978">
        <w:rPr>
          <w:rFonts w:eastAsia="Roboto"/>
          <w:color w:val="000000"/>
          <w:lang w:val="it-IT"/>
        </w:rPr>
        <w:t>Spoke</w:t>
      </w:r>
      <w:proofErr w:type="spellEnd"/>
      <w:r w:rsidRPr="00AF1978">
        <w:rPr>
          <w:rFonts w:eastAsia="Roboto"/>
          <w:color w:val="000000"/>
          <w:lang w:val="it-IT"/>
        </w:rPr>
        <w:t xml:space="preserve"> lo notifichi all’Hub e se necessario </w:t>
      </w:r>
      <w:proofErr w:type="gramStart"/>
      <w:r w:rsidRPr="00AF1978">
        <w:rPr>
          <w:rFonts w:eastAsia="Roboto"/>
          <w:color w:val="000000"/>
          <w:lang w:val="it-IT"/>
        </w:rPr>
        <w:t>l’Hub  al</w:t>
      </w:r>
      <w:proofErr w:type="gramEnd"/>
      <w:r w:rsidRPr="00AF1978">
        <w:rPr>
          <w:rFonts w:eastAsia="Roboto"/>
          <w:color w:val="000000"/>
          <w:lang w:val="it-IT"/>
        </w:rPr>
        <w:t xml:space="preserve"> MUR, qualsiasi informazione significativa, fatto, problema o ritardo che possa influire sul  progetto;</w:t>
      </w:r>
    </w:p>
    <w:p w14:paraId="1009092F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37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adottare principi di sana gestione finanziaria, in particolare in materia di prevenzione dei   conflitti di interessi, delle frodi, della corruzione, obbligandosi a restituire i fondi che </w:t>
      </w:r>
      <w:proofErr w:type="gramStart"/>
      <w:r w:rsidRPr="00AF1978">
        <w:rPr>
          <w:rFonts w:eastAsia="Roboto"/>
          <w:color w:val="000000"/>
          <w:lang w:val="it-IT"/>
        </w:rPr>
        <w:t>risultassero  indebitamente</w:t>
      </w:r>
      <w:proofErr w:type="gramEnd"/>
      <w:r w:rsidRPr="00AF1978">
        <w:rPr>
          <w:rFonts w:eastAsia="Roboto"/>
          <w:color w:val="000000"/>
          <w:lang w:val="it-IT"/>
        </w:rPr>
        <w:t xml:space="preserve"> assegnati;</w:t>
      </w:r>
    </w:p>
    <w:p w14:paraId="45B1FEAE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8" w:line="240" w:lineRule="auto"/>
        <w:ind w:right="622"/>
        <w:jc w:val="both"/>
        <w:rPr>
          <w:color w:val="000000"/>
          <w:lang w:val="it-IT"/>
        </w:rPr>
      </w:pPr>
      <w:r w:rsidRPr="00AF1978">
        <w:rPr>
          <w:rFonts w:eastAsia="Roboto"/>
          <w:color w:val="000000"/>
          <w:lang w:val="it-IT"/>
        </w:rPr>
        <w:t xml:space="preserve">garantire la conservazione della documentazione, tracciabilità delle operazioni, e gli </w:t>
      </w:r>
      <w:proofErr w:type="gramStart"/>
      <w:r w:rsidRPr="00AF1978">
        <w:rPr>
          <w:rFonts w:eastAsia="Roboto"/>
          <w:color w:val="000000"/>
          <w:lang w:val="it-IT"/>
        </w:rPr>
        <w:t>adempimenti  in</w:t>
      </w:r>
      <w:proofErr w:type="gramEnd"/>
      <w:r w:rsidRPr="00AF1978">
        <w:rPr>
          <w:rFonts w:eastAsia="Roboto"/>
          <w:color w:val="000000"/>
          <w:lang w:val="it-IT"/>
        </w:rPr>
        <w:t xml:space="preserve"> materia di informazione, comunicazione e visibilità, nei termini precisati negli art. 6.6 e 6.7 del  Bando.</w:t>
      </w:r>
    </w:p>
    <w:p w14:paraId="5884324D" w14:textId="77777777" w:rsidR="001C6008" w:rsidRPr="00F26560" w:rsidRDefault="001C600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48" w:line="240" w:lineRule="auto"/>
        <w:ind w:right="622"/>
        <w:jc w:val="both"/>
        <w:rPr>
          <w:color w:val="000000"/>
          <w:lang w:val="it-IT"/>
        </w:rPr>
      </w:pPr>
      <w:r w:rsidRPr="00F26560">
        <w:rPr>
          <w:color w:val="000000"/>
          <w:lang w:val="it-IT"/>
        </w:rPr>
        <w:t>garantire la realizzazione di attività di diffusione dei risultati del progetto sul territorio dell’Emilia-Romagna, in collaborazione con i partner di ECOSISTER e con altri soggetti dell’ecosistema di innovazione dell’Emilia-Romagna.</w:t>
      </w:r>
    </w:p>
    <w:p w14:paraId="628A8CB0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7844182C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  <w:r w:rsidRPr="00AF1978">
        <w:rPr>
          <w:rFonts w:eastAsia="Helvetica Neue"/>
          <w:b/>
          <w:i/>
          <w:lang w:val="it-IT"/>
        </w:rPr>
        <w:t>Articolo 4 — Responsabilità</w:t>
      </w:r>
    </w:p>
    <w:p w14:paraId="676040D3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Roboto"/>
          <w:lang w:val="it-IT"/>
        </w:rPr>
        <w:t>Le Parti sono responsabili</w:t>
      </w:r>
      <w:r>
        <w:rPr>
          <w:rFonts w:eastAsia="Roboto"/>
          <w:lang w:val="it-IT"/>
        </w:rPr>
        <w:t>,</w:t>
      </w:r>
      <w:r w:rsidRPr="00AF1978">
        <w:rPr>
          <w:rFonts w:eastAsia="Roboto"/>
          <w:lang w:val="it-IT"/>
        </w:rPr>
        <w:t xml:space="preserve"> in solido</w:t>
      </w:r>
      <w:r>
        <w:rPr>
          <w:rFonts w:eastAsia="Roboto"/>
          <w:lang w:val="it-IT"/>
        </w:rPr>
        <w:t>,</w:t>
      </w:r>
      <w:r w:rsidRPr="00AF1978">
        <w:rPr>
          <w:rFonts w:eastAsia="Roboto"/>
          <w:lang w:val="it-IT"/>
        </w:rPr>
        <w:t xml:space="preserve"> nei confronti dello </w:t>
      </w:r>
      <w:proofErr w:type="spellStart"/>
      <w:r w:rsidRPr="00AF1978">
        <w:rPr>
          <w:rFonts w:eastAsia="Roboto"/>
          <w:lang w:val="it-IT"/>
        </w:rPr>
        <w:t>Spoke</w:t>
      </w:r>
      <w:proofErr w:type="spellEnd"/>
      <w:r w:rsidRPr="00AF1978">
        <w:rPr>
          <w:rFonts w:eastAsia="Roboto"/>
          <w:lang w:val="it-IT"/>
        </w:rPr>
        <w:t xml:space="preserve"> per quanto riguarda l’esecuzione del progetto per tutta la durata del contratto d’obbligo che sarà sottoscritto dal </w:t>
      </w:r>
      <w:r>
        <w:rPr>
          <w:rFonts w:eastAsia="Roboto"/>
          <w:lang w:val="it-IT"/>
        </w:rPr>
        <w:t>Capofila</w:t>
      </w:r>
      <w:r w:rsidRPr="00AF1978">
        <w:rPr>
          <w:rFonts w:eastAsia="Roboto"/>
          <w:lang w:val="it-IT"/>
        </w:rPr>
        <w:t xml:space="preserve"> in nome e per conto di tutti I partner in caso di finanziamento. Ferma restando la responsabilità solidale di cui sopra, nei </w:t>
      </w:r>
      <w:r w:rsidRPr="00AF1978">
        <w:rPr>
          <w:rFonts w:eastAsia="Roboto"/>
          <w:lang w:val="it-IT"/>
        </w:rPr>
        <w:lastRenderedPageBreak/>
        <w:t xml:space="preserve">rapport interni al partenariato ciascuna delle Parti sarà responsabile per le attività di propria competenza.   </w:t>
      </w:r>
    </w:p>
    <w:p w14:paraId="72A3CDC5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</w:p>
    <w:p w14:paraId="1119E6B8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  <w:r w:rsidRPr="00AF1978">
        <w:rPr>
          <w:rFonts w:eastAsia="Helvetica Neue"/>
          <w:b/>
          <w:i/>
          <w:lang w:val="it-IT"/>
        </w:rPr>
        <w:t>Articolo 5 - Durata</w:t>
      </w:r>
    </w:p>
    <w:p w14:paraId="29B4E6E7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Il presente Accordo entra in vigore dalla sua sottoscrizione e resta valido sino alla data di conclusione del Progetto, accertata dal </w:t>
      </w:r>
      <w:r>
        <w:rPr>
          <w:rFonts w:eastAsia="Helvetica Neue"/>
          <w:lang w:val="it-IT"/>
        </w:rPr>
        <w:t>Capofila</w:t>
      </w:r>
      <w:r w:rsidRPr="00AF1978">
        <w:rPr>
          <w:rFonts w:eastAsia="Helvetica Neue"/>
          <w:lang w:val="it-IT"/>
        </w:rPr>
        <w:t xml:space="preserve"> congiuntamente allo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>
        <w:rPr>
          <w:rFonts w:eastAsia="Helvetica Neue"/>
          <w:lang w:val="it-IT"/>
        </w:rPr>
        <w:t xml:space="preserve"> 1</w:t>
      </w:r>
    </w:p>
    <w:p w14:paraId="1C0AFF64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Sarà comunque valido ed avrà effetto sin tanto che sussistano pendenze tra le Parti e/o con 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 w:rsidRPr="00AF1978">
        <w:rPr>
          <w:rFonts w:eastAsia="Helvetica Neue"/>
          <w:lang w:val="it-IT"/>
        </w:rPr>
        <w:t xml:space="preserve"> tali da rendere applicabile il presente atto.</w:t>
      </w:r>
    </w:p>
    <w:p w14:paraId="6CF46024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Il presente Accordo cesserà di avere effetto nel caso in cui il Progetto non risulti finanziato e non ottenga l’approvazione da parte dello </w:t>
      </w:r>
      <w:proofErr w:type="spellStart"/>
      <w:r w:rsidRPr="00AF1978">
        <w:rPr>
          <w:rFonts w:eastAsia="Helvetica Neue"/>
          <w:lang w:val="it-IT"/>
        </w:rPr>
        <w:t>Spoke</w:t>
      </w:r>
      <w:proofErr w:type="spellEnd"/>
      <w:r>
        <w:rPr>
          <w:rFonts w:eastAsia="Helvetica Neue"/>
          <w:lang w:val="it-IT"/>
        </w:rPr>
        <w:t xml:space="preserve"> 1</w:t>
      </w:r>
    </w:p>
    <w:p w14:paraId="7619237C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</w:p>
    <w:p w14:paraId="3D734728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  <w:r w:rsidRPr="00AF1978">
        <w:rPr>
          <w:rFonts w:eastAsia="Helvetica Neue"/>
          <w:b/>
          <w:i/>
          <w:lang w:val="it-IT"/>
        </w:rPr>
        <w:t xml:space="preserve">Articolo 6 — Disciplina dei risultati dell’attività di ricerca e sviluppo </w:t>
      </w:r>
    </w:p>
    <w:p w14:paraId="0A7D8DCB" w14:textId="77777777" w:rsidR="001C6008" w:rsidRPr="00AF1978" w:rsidRDefault="001C6008" w:rsidP="001C6008">
      <w:pPr>
        <w:jc w:val="both"/>
        <w:rPr>
          <w:rFonts w:eastAsia="Helvetica Neue"/>
          <w:b/>
          <w:i/>
          <w:lang w:val="it-IT"/>
        </w:rPr>
      </w:pPr>
    </w:p>
    <w:p w14:paraId="0DB56A6F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6</w:t>
      </w:r>
      <w:r w:rsidRPr="00AF1978">
        <w:rPr>
          <w:rFonts w:eastAsia="Helvetica Neue"/>
          <w:lang w:val="it-IT"/>
        </w:rPr>
        <w:t xml:space="preserve">.1 </w:t>
      </w:r>
      <w:proofErr w:type="gramStart"/>
      <w:r w:rsidRPr="00AF1978">
        <w:rPr>
          <w:rFonts w:eastAsia="Helvetica Neue"/>
          <w:lang w:val="it-IT"/>
        </w:rPr>
        <w:t>E’</w:t>
      </w:r>
      <w:proofErr w:type="gramEnd"/>
      <w:r w:rsidRPr="00AF1978">
        <w:rPr>
          <w:rFonts w:eastAsia="Helvetica Neue"/>
          <w:lang w:val="it-IT"/>
        </w:rPr>
        <w:t xml:space="preserve"> definita Proprietà Intellettuale Preesistente quella generata precedentemente all’elaborazione ed avvio del Progetto di Ricerca, Sviluppo ed Innovazione oggetto del presente accordo.</w:t>
      </w:r>
    </w:p>
    <w:p w14:paraId="03C0D4F5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Parti concordano che la Proprietà Intellettuale Preesistente rimane di proprietà e in esclusiva disponibilità della Parte che ne è titolare, fermi restando i vincoli di riservatezza a carico delle altre Parti.</w:t>
      </w:r>
    </w:p>
    <w:p w14:paraId="17B66A10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4C0F9DFC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6</w:t>
      </w:r>
      <w:r w:rsidRPr="00AF1978">
        <w:rPr>
          <w:rFonts w:eastAsia="Helvetica Neue"/>
          <w:lang w:val="it-IT"/>
        </w:rPr>
        <w:t>.2 Le Parti disciplinano il regime di proprietà, di utilizzo, di diffusione e di pubblicazione dei risultati derivanti dall’esecuzione dell’attività di ricerca e sviluppo nei termini seguenti:</w:t>
      </w:r>
    </w:p>
    <w:p w14:paraId="0E2CB2E7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63D8000A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6</w:t>
      </w:r>
      <w:r w:rsidRPr="00AF1978">
        <w:rPr>
          <w:rFonts w:eastAsia="Helvetica Neue"/>
          <w:lang w:val="it-IT"/>
        </w:rPr>
        <w:t>.2.1 –Proprietà dei Risultati e relativa tutela legale</w:t>
      </w:r>
    </w:p>
    <w:p w14:paraId="70865B58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Ai sensi del presente accordo per Risultati si intende “qualsiasi invenzione, idea, metodo, informazione ed altri dati concepite, attuate, sviluppate o ridotte in pratica dalle Parti nell’ambito del Progetto, nonché qualsiasi documento, descrizioni tecniche, materiale, formulazioni, formule, processi, specificazioni, disegni, prototipi, campioni, processi di produzione e pratiche di laboratorio”.</w:t>
      </w:r>
    </w:p>
    <w:p w14:paraId="6D6B2565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</w:t>
      </w:r>
    </w:p>
    <w:p w14:paraId="42867938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Parti si riservano la facoltà di pervenire ad ulteriori accordi per regolamentare la protezione, l’uso e lo sfruttamento di detti risultati.</w:t>
      </w:r>
    </w:p>
    <w:p w14:paraId="3BE537FB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63A15B78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6</w:t>
      </w:r>
      <w:r w:rsidRPr="00AF1978">
        <w:rPr>
          <w:rFonts w:eastAsia="Helvetica Neue"/>
          <w:lang w:val="it-IT"/>
        </w:rPr>
        <w:t>.2.2 Diritti di Accesso</w:t>
      </w:r>
    </w:p>
    <w:p w14:paraId="403EE8C7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Parti concordano con i seguenti principi generali:</w:t>
      </w:r>
    </w:p>
    <w:p w14:paraId="4875007F" w14:textId="77777777" w:rsidR="001C6008" w:rsidRPr="00AF1978" w:rsidRDefault="001C6008">
      <w:pPr>
        <w:widowControl/>
        <w:numPr>
          <w:ilvl w:val="0"/>
          <w:numId w:val="11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una delle Parti darà accesso alle altre, dovranno essere considerate da quest'ultima di carattere confidenziale.</w:t>
      </w:r>
    </w:p>
    <w:p w14:paraId="4BA0D8AF" w14:textId="77777777" w:rsidR="001C6008" w:rsidRPr="00AF1978" w:rsidRDefault="001C6008">
      <w:pPr>
        <w:widowControl/>
        <w:numPr>
          <w:ilvl w:val="0"/>
          <w:numId w:val="11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Informazioni non potranno essere utilizzate per scopi diversi da quelli per i quali sono state fornite, senza una preventiva autorizzazione scritta dal soggetto che le ha fornite.</w:t>
      </w:r>
    </w:p>
    <w:p w14:paraId="74A59587" w14:textId="77777777" w:rsidR="001C6008" w:rsidRPr="00AF1978" w:rsidRDefault="001C6008">
      <w:pPr>
        <w:widowControl/>
        <w:numPr>
          <w:ilvl w:val="0"/>
          <w:numId w:val="11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Ciascuna Parte avrà cura di applicare le opportune misure per mantenere segrete le Informazioni delle altre Parti.</w:t>
      </w:r>
    </w:p>
    <w:p w14:paraId="0F6641B9" w14:textId="77777777" w:rsidR="001C6008" w:rsidRPr="00AF1978" w:rsidRDefault="001C6008">
      <w:pPr>
        <w:widowControl/>
        <w:numPr>
          <w:ilvl w:val="0"/>
          <w:numId w:val="11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Gli impegni di cui sopra resteranno vincolanti per un periodo di </w:t>
      </w:r>
      <w:proofErr w:type="gramStart"/>
      <w:r w:rsidRPr="00AF1978">
        <w:rPr>
          <w:rFonts w:eastAsia="Helvetica Neue"/>
          <w:lang w:val="it-IT"/>
        </w:rPr>
        <w:t>5</w:t>
      </w:r>
      <w:proofErr w:type="gramEnd"/>
      <w:r w:rsidRPr="00AF1978">
        <w:rPr>
          <w:rFonts w:eastAsia="Helvetica Neue"/>
          <w:lang w:val="it-IT"/>
        </w:rPr>
        <w:t xml:space="preserve"> anni successivo alla conclusione del Progetto e non si applicano alle informazioni che ogni Parte possa dimostrare siano già pubbliche.</w:t>
      </w:r>
    </w:p>
    <w:p w14:paraId="60F41C6A" w14:textId="77777777" w:rsidR="001C6008" w:rsidRPr="00AF1978" w:rsidRDefault="001C6008" w:rsidP="001C6008">
      <w:pPr>
        <w:ind w:left="720"/>
        <w:jc w:val="both"/>
        <w:rPr>
          <w:rFonts w:eastAsia="Helvetica Neue"/>
          <w:lang w:val="it-IT"/>
        </w:rPr>
      </w:pPr>
    </w:p>
    <w:p w14:paraId="0FF2EFEB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lastRenderedPageBreak/>
        <w:t>6</w:t>
      </w:r>
      <w:r w:rsidRPr="00AF1978">
        <w:rPr>
          <w:rFonts w:eastAsia="Helvetica Neue"/>
          <w:lang w:val="it-IT"/>
        </w:rPr>
        <w:t>.2.3 Accesso ai Risultati per lo svolgimento del Progetto</w:t>
      </w:r>
    </w:p>
    <w:p w14:paraId="75EAC2F0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Parti concordano con i seguenti principi generali:</w:t>
      </w:r>
    </w:p>
    <w:p w14:paraId="4A4576B6" w14:textId="77777777" w:rsidR="001C6008" w:rsidRPr="00AF1978" w:rsidRDefault="001C6008">
      <w:pPr>
        <w:widowControl/>
        <w:numPr>
          <w:ilvl w:val="0"/>
          <w:numId w:val="13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65E7F1F7" w14:textId="77777777" w:rsidR="001C6008" w:rsidRPr="00AF1978" w:rsidRDefault="001C6008">
      <w:pPr>
        <w:widowControl/>
        <w:numPr>
          <w:ilvl w:val="0"/>
          <w:numId w:val="13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Ciascuna Parte avrà cura di applicare le opportune misure per mantenere segrete le Informazioni e i risultati ottenuti delle altre Parti per lo svolgimento del Progetto.</w:t>
      </w:r>
    </w:p>
    <w:p w14:paraId="0E3A865F" w14:textId="77777777" w:rsidR="001C6008" w:rsidRPr="00AF1978" w:rsidRDefault="001C6008">
      <w:pPr>
        <w:widowControl/>
        <w:numPr>
          <w:ilvl w:val="0"/>
          <w:numId w:val="13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Gli impegni di cui sopra resteranno vincolanti per un periodo di </w:t>
      </w:r>
      <w:proofErr w:type="gramStart"/>
      <w:r w:rsidRPr="00AF1978">
        <w:rPr>
          <w:rFonts w:eastAsia="Helvetica Neue"/>
          <w:lang w:val="it-IT"/>
        </w:rPr>
        <w:t>5</w:t>
      </w:r>
      <w:proofErr w:type="gramEnd"/>
      <w:r w:rsidRPr="00AF1978">
        <w:rPr>
          <w:rFonts w:eastAsia="Helvetica Neue"/>
          <w:lang w:val="it-IT"/>
        </w:rPr>
        <w:t xml:space="preserve"> anni successivo alla conclusione del Progetto e non si applicano alle informazioni che ogni Parte possa dimostrare siano già pubbliche.</w:t>
      </w:r>
    </w:p>
    <w:p w14:paraId="7641A4BA" w14:textId="77777777" w:rsidR="001C6008" w:rsidRPr="00AF1978" w:rsidRDefault="001C6008" w:rsidP="001C6008">
      <w:pPr>
        <w:ind w:left="720"/>
        <w:jc w:val="both"/>
        <w:rPr>
          <w:rFonts w:eastAsia="Helvetica Neue"/>
          <w:lang w:val="it-IT"/>
        </w:rPr>
      </w:pPr>
    </w:p>
    <w:p w14:paraId="4F5978F1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6</w:t>
      </w:r>
      <w:r w:rsidRPr="00AF1978">
        <w:rPr>
          <w:rFonts w:eastAsia="Helvetica Neue"/>
          <w:lang w:val="it-IT"/>
        </w:rPr>
        <w:t>.2.4 Accesso ai Risultati per l’utilizzo o lo sfruttamento economico</w:t>
      </w:r>
    </w:p>
    <w:p w14:paraId="36819BAE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parti concordano i seguenti principi:</w:t>
      </w:r>
    </w:p>
    <w:p w14:paraId="253E2BCB" w14:textId="77777777" w:rsidR="001C6008" w:rsidRPr="00AF1978" w:rsidRDefault="001C6008">
      <w:pPr>
        <w:widowControl/>
        <w:numPr>
          <w:ilvl w:val="0"/>
          <w:numId w:val="15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5D22CC75" w14:textId="77777777" w:rsidR="001C6008" w:rsidRPr="00AF1978" w:rsidRDefault="001C6008">
      <w:pPr>
        <w:widowControl/>
        <w:numPr>
          <w:ilvl w:val="0"/>
          <w:numId w:val="15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1B0A89CF" w14:textId="77777777" w:rsidR="001C6008" w:rsidRPr="00AF1978" w:rsidRDefault="001C6008">
      <w:pPr>
        <w:widowControl/>
        <w:numPr>
          <w:ilvl w:val="0"/>
          <w:numId w:val="15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7E5593DA" w14:textId="716DD4E8" w:rsidR="001C6008" w:rsidRPr="00AF1978" w:rsidRDefault="001C6008">
      <w:pPr>
        <w:widowControl/>
        <w:numPr>
          <w:ilvl w:val="0"/>
          <w:numId w:val="15"/>
        </w:numPr>
        <w:spacing w:line="240" w:lineRule="auto"/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Ogni concessione, trasferimento o attribuzione a terzi non titolari di diritti relativi ai risultati generati in comproprietà richiederà il consenso di tutt</w:t>
      </w:r>
      <w:r w:rsidR="00D33A68">
        <w:rPr>
          <w:rFonts w:eastAsia="Helvetica Neue"/>
          <w:lang w:val="it-IT"/>
        </w:rPr>
        <w:t>e</w:t>
      </w:r>
      <w:r w:rsidRPr="00AF1978">
        <w:rPr>
          <w:rFonts w:eastAsia="Helvetica Neue"/>
          <w:lang w:val="it-IT"/>
        </w:rPr>
        <w:t xml:space="preserve"> le Parti titolari.</w:t>
      </w:r>
    </w:p>
    <w:p w14:paraId="3416013D" w14:textId="77777777" w:rsidR="001C6008" w:rsidRPr="00AF1978" w:rsidRDefault="001C6008" w:rsidP="001C6008">
      <w:pPr>
        <w:ind w:left="720"/>
        <w:jc w:val="both"/>
        <w:rPr>
          <w:rFonts w:eastAsia="Helvetica Neue"/>
          <w:color w:val="FF0000"/>
          <w:lang w:val="it-IT"/>
        </w:rPr>
      </w:pPr>
    </w:p>
    <w:p w14:paraId="4B3A627E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6</w:t>
      </w:r>
      <w:r w:rsidRPr="00AF1978">
        <w:rPr>
          <w:rFonts w:eastAsia="Helvetica Neue"/>
          <w:lang w:val="it-IT"/>
        </w:rPr>
        <w:t>.3 – Riservatezza</w:t>
      </w:r>
    </w:p>
    <w:p w14:paraId="19E153BE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Salvi gli obblighi di cui al Bando, ciascuna Parte si impegna a mantenere la massima riservatezza sul contenuto del presente Accordo e, conseguentemente, si impegna a non divulgarlo in alcun modo senza il preventivo consenso scritto delle altre Parti.</w:t>
      </w:r>
    </w:p>
    <w:p w14:paraId="74565CF0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</w:p>
    <w:p w14:paraId="303856E1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6</w:t>
      </w:r>
      <w:r w:rsidRPr="00AF1978">
        <w:rPr>
          <w:rFonts w:eastAsia="Helvetica Neue"/>
          <w:lang w:val="it-IT"/>
        </w:rPr>
        <w:t xml:space="preserve">.4 – </w:t>
      </w:r>
      <w:sdt>
        <w:sdtPr>
          <w:tag w:val="goog_rdk_237"/>
          <w:id w:val="524986323"/>
        </w:sdtPr>
        <w:sdtContent/>
      </w:sdt>
      <w:r w:rsidRPr="00AF1978">
        <w:rPr>
          <w:rFonts w:eastAsia="Helvetica Neue"/>
          <w:lang w:val="it-IT"/>
        </w:rPr>
        <w:t>Pubblicazioni</w:t>
      </w:r>
    </w:p>
    <w:p w14:paraId="7C69BA98" w14:textId="77777777" w:rsidR="001C6008" w:rsidRDefault="001C6008" w:rsidP="001C6008">
      <w:pPr>
        <w:jc w:val="both"/>
        <w:rPr>
          <w:rFonts w:eastAsia="Helvetica Neue"/>
          <w:lang w:val="it-IT"/>
        </w:rPr>
      </w:pPr>
      <w:r w:rsidRPr="00AF1978">
        <w:rPr>
          <w:rFonts w:eastAsia="Helvetica Neue"/>
          <w:lang w:val="it-IT"/>
        </w:rPr>
        <w:t>Le pubblicazioni inerenti attività del Progetto di una Parte potranno essere effettuate da quest’ultima purché non contengano Risultati o Informazioni Riservate di altre Parti e purché compatibili con la protezione della proprietà intellettuale e con gli obblighi di confidenzialità sussistenti tra le Parti. In caso contrario dette pubblicazioni dovranno essere autorizzate preventivamente dalle altre Parti. Qualora i risultati appartengano a più Parti, la pubblicazione dovrà avvenire con il consenso di tutte le Parti titolari. L’assenso alla pubblicazione non sarà irragionevolmente negato e la pubblicazione potrà essere rinviata solo con riguardo a strette considerazioni sulla protezione della proprietà intellettuale scaturente dal Progetto.</w:t>
      </w:r>
    </w:p>
    <w:p w14:paraId="7F2856A5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>
        <w:rPr>
          <w:rFonts w:eastAsia="Helvetica Neue"/>
          <w:lang w:val="it-IT"/>
        </w:rPr>
        <w:t>Le Parti si impegnano inoltre a rispettare le norme previste dalle Linee Guida per le azioni di informazione e comunicazione del Ministero dell’Università e della Ricerca nella versione 2.0 del 5 luglio 2023.</w:t>
      </w:r>
    </w:p>
    <w:p w14:paraId="4990FAD7" w14:textId="77777777" w:rsidR="001C6008" w:rsidRDefault="001C6008" w:rsidP="001C6008">
      <w:pPr>
        <w:jc w:val="both"/>
        <w:rPr>
          <w:rFonts w:eastAsia="Helvetica Neue"/>
          <w:lang w:val="it-IT"/>
        </w:rPr>
      </w:pPr>
    </w:p>
    <w:p w14:paraId="59F3F088" w14:textId="77777777" w:rsidR="001C6008" w:rsidRPr="00BD1D17" w:rsidRDefault="001C6008" w:rsidP="001C6008">
      <w:pPr>
        <w:jc w:val="both"/>
        <w:rPr>
          <w:rFonts w:eastAsia="Helvetica Neue"/>
          <w:lang w:val="it-IT"/>
        </w:rPr>
      </w:pPr>
      <w:r w:rsidRPr="00BD1D17">
        <w:rPr>
          <w:rFonts w:eastAsia="Helvetica Neue"/>
          <w:lang w:val="it-IT"/>
        </w:rPr>
        <w:t>6.5 - Rispetto dei principi Open Science e Fair Data</w:t>
      </w:r>
    </w:p>
    <w:p w14:paraId="7E5F76DB" w14:textId="77777777" w:rsidR="001C6008" w:rsidRPr="00AF1978" w:rsidRDefault="001C6008" w:rsidP="001C6008">
      <w:pPr>
        <w:jc w:val="both"/>
        <w:rPr>
          <w:rFonts w:eastAsia="Helvetica Neue"/>
          <w:lang w:val="it-IT"/>
        </w:rPr>
      </w:pPr>
      <w:r w:rsidRPr="00BD1D17">
        <w:rPr>
          <w:rFonts w:eastAsia="Helvetica Neue"/>
          <w:lang w:val="it-IT"/>
        </w:rPr>
        <w:t xml:space="preserve">Ciascuna delle Parti si impegna a garantire il rispetto dei principi Open Science e Fair Data, in forza dei </w:t>
      </w:r>
      <w:r w:rsidRPr="00BD1D17">
        <w:rPr>
          <w:rFonts w:eastAsia="Helvetica Neue"/>
          <w:lang w:val="it-IT"/>
        </w:rPr>
        <w:lastRenderedPageBreak/>
        <w:t>quali ai risultati dei progetti e ai relativi dati (ad esempio, le pubblicazioni di risultati originali della ricerca scientifica, i dati grezzi e i metadati, le fonti, le rappresentazioni digitali grafiche e di immagini e i materiali multimediali scientifici) deve essere garantito un accesso aperto al pubblico nel minor tempo e con il minor numero di limitazioni possibile, in linea con il  principio “</w:t>
      </w:r>
      <w:proofErr w:type="spellStart"/>
      <w:r w:rsidRPr="00BD1D17">
        <w:rPr>
          <w:rFonts w:eastAsia="Helvetica Neue"/>
          <w:lang w:val="it-IT"/>
        </w:rPr>
        <w:t>as</w:t>
      </w:r>
      <w:proofErr w:type="spellEnd"/>
      <w:r w:rsidRPr="00BD1D17">
        <w:rPr>
          <w:rFonts w:eastAsia="Helvetica Neue"/>
          <w:lang w:val="it-IT"/>
        </w:rPr>
        <w:t xml:space="preserve"> open </w:t>
      </w:r>
      <w:proofErr w:type="spellStart"/>
      <w:r w:rsidRPr="00BD1D17">
        <w:rPr>
          <w:rFonts w:eastAsia="Helvetica Neue"/>
          <w:lang w:val="it-IT"/>
        </w:rPr>
        <w:t>as</w:t>
      </w:r>
      <w:proofErr w:type="spellEnd"/>
      <w:r w:rsidRPr="00BD1D17">
        <w:rPr>
          <w:rFonts w:eastAsia="Helvetica Neue"/>
          <w:lang w:val="it-IT"/>
        </w:rPr>
        <w:t xml:space="preserve"> </w:t>
      </w:r>
      <w:proofErr w:type="spellStart"/>
      <w:r w:rsidRPr="00BD1D17">
        <w:rPr>
          <w:rFonts w:eastAsia="Helvetica Neue"/>
          <w:lang w:val="it-IT"/>
        </w:rPr>
        <w:t>possible</w:t>
      </w:r>
      <w:proofErr w:type="spellEnd"/>
      <w:r w:rsidRPr="00BD1D17">
        <w:rPr>
          <w:rFonts w:eastAsia="Helvetica Neue"/>
          <w:lang w:val="it-IT"/>
        </w:rPr>
        <w:t xml:space="preserve">, </w:t>
      </w:r>
      <w:proofErr w:type="spellStart"/>
      <w:r w:rsidRPr="00BD1D17">
        <w:rPr>
          <w:rFonts w:eastAsia="Helvetica Neue"/>
          <w:lang w:val="it-IT"/>
        </w:rPr>
        <w:t>as</w:t>
      </w:r>
      <w:proofErr w:type="spellEnd"/>
      <w:r w:rsidRPr="00BD1D17">
        <w:rPr>
          <w:rFonts w:eastAsia="Helvetica Neue"/>
          <w:lang w:val="it-IT"/>
        </w:rPr>
        <w:t xml:space="preserve"> </w:t>
      </w:r>
      <w:proofErr w:type="spellStart"/>
      <w:r w:rsidRPr="00BD1D17">
        <w:rPr>
          <w:rFonts w:eastAsia="Helvetica Neue"/>
          <w:lang w:val="it-IT"/>
        </w:rPr>
        <w:t>closed</w:t>
      </w:r>
      <w:proofErr w:type="spellEnd"/>
      <w:r w:rsidRPr="00BD1D17">
        <w:rPr>
          <w:rFonts w:eastAsia="Helvetica Neue"/>
          <w:lang w:val="it-IT"/>
        </w:rPr>
        <w:t xml:space="preserve"> </w:t>
      </w:r>
      <w:proofErr w:type="spellStart"/>
      <w:r w:rsidRPr="00BD1D17">
        <w:rPr>
          <w:rFonts w:eastAsia="Helvetica Neue"/>
          <w:lang w:val="it-IT"/>
        </w:rPr>
        <w:t>as</w:t>
      </w:r>
      <w:proofErr w:type="spellEnd"/>
      <w:r w:rsidRPr="00BD1D17">
        <w:rPr>
          <w:rFonts w:eastAsia="Helvetica Neue"/>
          <w:lang w:val="it-IT"/>
        </w:rPr>
        <w:t xml:space="preserve"> </w:t>
      </w:r>
      <w:proofErr w:type="spellStart"/>
      <w:r w:rsidRPr="00BD1D17">
        <w:rPr>
          <w:rFonts w:eastAsia="Helvetica Neue"/>
          <w:lang w:val="it-IT"/>
        </w:rPr>
        <w:t>necessary</w:t>
      </w:r>
      <w:proofErr w:type="spellEnd"/>
      <w:r w:rsidRPr="00BD1D17">
        <w:rPr>
          <w:rFonts w:eastAsia="Helvetica Neue"/>
          <w:lang w:val="it-IT"/>
        </w:rPr>
        <w:t>”, adottando le migliori pratiche dell’“Open science” e “FAIR Data Management”.</w:t>
      </w:r>
    </w:p>
    <w:p w14:paraId="2F5FAD84" w14:textId="77777777" w:rsidR="001C6008" w:rsidRPr="00F26560" w:rsidRDefault="001C6008" w:rsidP="001C6008">
      <w:pPr>
        <w:spacing w:before="60" w:after="60"/>
        <w:ind w:left="4248"/>
        <w:jc w:val="both"/>
        <w:rPr>
          <w:i/>
          <w:sz w:val="20"/>
          <w:szCs w:val="20"/>
          <w:lang w:val="it-IT"/>
        </w:rPr>
      </w:pPr>
      <w:r w:rsidRPr="00F26560">
        <w:rPr>
          <w:sz w:val="20"/>
          <w:szCs w:val="20"/>
          <w:lang w:val="it-IT"/>
        </w:rPr>
        <w:t>Firma digitale o elettronica del legale rappresentante o soggetto delegato con procura di legge con potere di firma di ciascun partner</w:t>
      </w:r>
      <w:r w:rsidRPr="00F26560">
        <w:rPr>
          <w:i/>
          <w:sz w:val="20"/>
          <w:szCs w:val="20"/>
          <w:lang w:val="it-IT"/>
        </w:rPr>
        <w:t xml:space="preserve">                  Documento firmato digitalmente ai sensi del </w:t>
      </w:r>
      <w:proofErr w:type="gramStart"/>
      <w:r w:rsidRPr="00F26560">
        <w:rPr>
          <w:i/>
          <w:sz w:val="20"/>
          <w:szCs w:val="20"/>
          <w:lang w:val="it-IT"/>
        </w:rPr>
        <w:t>D.Lgs</w:t>
      </w:r>
      <w:proofErr w:type="gramEnd"/>
      <w:r w:rsidRPr="00F26560">
        <w:rPr>
          <w:i/>
          <w:sz w:val="20"/>
          <w:szCs w:val="20"/>
          <w:lang w:val="it-IT"/>
        </w:rPr>
        <w:t>.82/2005</w:t>
      </w:r>
    </w:p>
    <w:p w14:paraId="17606462" w14:textId="77777777" w:rsidR="00D71AA3" w:rsidRPr="00182E06" w:rsidRDefault="00D71AA3">
      <w:pPr>
        <w:rPr>
          <w:lang w:val="it-IT"/>
        </w:rPr>
      </w:pPr>
    </w:p>
    <w:sectPr w:rsidR="00D71AA3" w:rsidRPr="00182E06" w:rsidSect="00182E0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1418" w:left="992" w:header="425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8483B" w14:textId="77777777" w:rsidR="00C06806" w:rsidRDefault="00C06806" w:rsidP="001C6008">
      <w:pPr>
        <w:spacing w:line="240" w:lineRule="auto"/>
      </w:pPr>
      <w:r>
        <w:separator/>
      </w:r>
    </w:p>
  </w:endnote>
  <w:endnote w:type="continuationSeparator" w:id="0">
    <w:p w14:paraId="6F5732C1" w14:textId="77777777" w:rsidR="00C06806" w:rsidRDefault="00C06806" w:rsidP="001C60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466268581"/>
      <w:docPartObj>
        <w:docPartGallery w:val="Page Numbers (Bottom of Page)"/>
        <w:docPartUnique/>
      </w:docPartObj>
    </w:sdtPr>
    <w:sdtContent>
      <w:p w14:paraId="46F590CA" w14:textId="53D65F9A" w:rsidR="00182E06" w:rsidRDefault="00182E06" w:rsidP="001944D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3B124533" w14:textId="77777777" w:rsidR="00182E06" w:rsidRDefault="00182E06" w:rsidP="00182E0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13303543"/>
      <w:docPartObj>
        <w:docPartGallery w:val="Page Numbers (Bottom of Page)"/>
        <w:docPartUnique/>
      </w:docPartObj>
    </w:sdtPr>
    <w:sdtContent>
      <w:p w14:paraId="01A8F905" w14:textId="399AD3A5" w:rsidR="00182E06" w:rsidRDefault="00182E06" w:rsidP="001944DD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14:paraId="5F949E12" w14:textId="1D0E2A02" w:rsidR="00A7496A" w:rsidRDefault="00A7496A" w:rsidP="00182E06">
    <w:pPr>
      <w:pStyle w:val="Pidipagina"/>
      <w:ind w:right="360"/>
    </w:pPr>
    <w:r>
      <w:rPr>
        <w:noProof/>
      </w:rPr>
      <w:drawing>
        <wp:anchor distT="0" distB="0" distL="114300" distR="114300" simplePos="0" relativeHeight="251672576" behindDoc="1" locked="0" layoutInCell="1" allowOverlap="1" wp14:anchorId="5FB02FA3" wp14:editId="42300EA4">
          <wp:simplePos x="0" y="0"/>
          <wp:positionH relativeFrom="column">
            <wp:posOffset>1220400</wp:posOffset>
          </wp:positionH>
          <wp:positionV relativeFrom="paragraph">
            <wp:posOffset>-277051</wp:posOffset>
          </wp:positionV>
          <wp:extent cx="5194300" cy="609600"/>
          <wp:effectExtent l="0" t="0" r="6350" b="0"/>
          <wp:wrapNone/>
          <wp:docPr id="124821475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43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616636F2" wp14:editId="2F7AC585">
          <wp:simplePos x="0" y="0"/>
          <wp:positionH relativeFrom="column">
            <wp:posOffset>-400837</wp:posOffset>
          </wp:positionH>
          <wp:positionV relativeFrom="paragraph">
            <wp:posOffset>-248799</wp:posOffset>
          </wp:positionV>
          <wp:extent cx="1591310" cy="530225"/>
          <wp:effectExtent l="0" t="0" r="8890" b="3175"/>
          <wp:wrapNone/>
          <wp:docPr id="188628757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02EC" w14:textId="66ED7638" w:rsidR="00363022" w:rsidRDefault="00117DCD" w:rsidP="00363022">
    <w:pPr>
      <w:pStyle w:val="Pidipagina"/>
      <w:tabs>
        <w:tab w:val="clear" w:pos="4819"/>
        <w:tab w:val="clear" w:pos="9638"/>
        <w:tab w:val="left" w:pos="2297"/>
      </w:tabs>
    </w:pPr>
    <w:ins w:id="4" w:author="GIUSEPPE NAPOLI" w:date="2023-10-26T11:23:00Z">
      <w:r>
        <w:rPr>
          <w:noProof/>
        </w:rPr>
        <w:drawing>
          <wp:anchor distT="0" distB="0" distL="114300" distR="114300" simplePos="0" relativeHeight="251669504" behindDoc="1" locked="0" layoutInCell="1" allowOverlap="1" wp14:anchorId="29FAED83" wp14:editId="12BEEDB3">
            <wp:simplePos x="0" y="0"/>
            <wp:positionH relativeFrom="column">
              <wp:posOffset>1211720</wp:posOffset>
            </wp:positionH>
            <wp:positionV relativeFrom="paragraph">
              <wp:posOffset>-269271</wp:posOffset>
            </wp:positionV>
            <wp:extent cx="5191125" cy="609600"/>
            <wp:effectExtent l="0" t="0" r="9525" b="0"/>
            <wp:wrapNone/>
            <wp:docPr id="724782972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1B2B4D84" wp14:editId="663A0F8E">
            <wp:simplePos x="0" y="0"/>
            <wp:positionH relativeFrom="column">
              <wp:posOffset>-518643</wp:posOffset>
            </wp:positionH>
            <wp:positionV relativeFrom="paragraph">
              <wp:posOffset>-248737</wp:posOffset>
            </wp:positionV>
            <wp:extent cx="1590675" cy="533400"/>
            <wp:effectExtent l="0" t="0" r="9525" b="0"/>
            <wp:wrapNone/>
            <wp:docPr id="689131647" name="Immagine 7" descr="Immagine che contiene logo, Carattere, Elementi grafici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131647" name="Immagine 7" descr="Immagine che contiene logo, Carattere, Elementi grafici, simb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B111C" w14:textId="77777777" w:rsidR="00C06806" w:rsidRDefault="00C06806" w:rsidP="001C6008">
      <w:pPr>
        <w:spacing w:line="240" w:lineRule="auto"/>
      </w:pPr>
      <w:r>
        <w:separator/>
      </w:r>
    </w:p>
  </w:footnote>
  <w:footnote w:type="continuationSeparator" w:id="0">
    <w:p w14:paraId="4CAAAC1C" w14:textId="77777777" w:rsidR="00C06806" w:rsidRDefault="00C06806" w:rsidP="001C60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5E59" w14:textId="1C96FFE9" w:rsidR="00A7496A" w:rsidRDefault="00A7496A">
    <w:pPr>
      <w:pStyle w:val="Intestazione"/>
    </w:pPr>
    <w:r>
      <w:rPr>
        <w:noProof/>
      </w:rPr>
      <w:drawing>
        <wp:anchor distT="0" distB="0" distL="114300" distR="114300" simplePos="0" relativeHeight="251670528" behindDoc="1" locked="0" layoutInCell="1" allowOverlap="1" wp14:anchorId="4FB7BDFA" wp14:editId="4EBEBDF7">
          <wp:simplePos x="0" y="0"/>
          <wp:positionH relativeFrom="page">
            <wp:align>right</wp:align>
          </wp:positionH>
          <wp:positionV relativeFrom="paragraph">
            <wp:posOffset>-269271</wp:posOffset>
          </wp:positionV>
          <wp:extent cx="7541260" cy="1054735"/>
          <wp:effectExtent l="0" t="0" r="2540" b="0"/>
          <wp:wrapNone/>
          <wp:docPr id="9117132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1054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9C17" w14:textId="7A8253BC" w:rsidR="00117DCD" w:rsidRDefault="00117DCD">
    <w:pPr>
      <w:pStyle w:val="Intestazione"/>
    </w:pPr>
    <w:ins w:id="3" w:author="GIUSEPPE NAPOLI" w:date="2023-10-26T11:12:00Z">
      <w:r>
        <w:rPr>
          <w:noProof/>
        </w:rPr>
        <w:drawing>
          <wp:anchor distT="0" distB="0" distL="114300" distR="114300" simplePos="0" relativeHeight="251665408" behindDoc="1" locked="0" layoutInCell="1" allowOverlap="1" wp14:anchorId="517C4237" wp14:editId="0A7A274B">
            <wp:simplePos x="0" y="0"/>
            <wp:positionH relativeFrom="margin">
              <wp:posOffset>-638288</wp:posOffset>
            </wp:positionH>
            <wp:positionV relativeFrom="paragraph">
              <wp:posOffset>-275169</wp:posOffset>
            </wp:positionV>
            <wp:extent cx="7542004" cy="1054100"/>
            <wp:effectExtent l="0" t="0" r="1905" b="0"/>
            <wp:wrapNone/>
            <wp:docPr id="683776634" name="Immagine 2" descr="Immagine che contiene testo, schermata, Carattere, Blu elettr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76634" name="Immagine 2" descr="Immagine che contiene testo, schermata, Carattere, Blu elettrico&#10;&#10;Descrizione generata automaticamente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004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51836AC4" w14:textId="4D342462" w:rsidR="000F3F99" w:rsidRDefault="000F3F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17B77"/>
    <w:multiLevelType w:val="hybridMultilevel"/>
    <w:tmpl w:val="9F24D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7483F"/>
    <w:multiLevelType w:val="multilevel"/>
    <w:tmpl w:val="A3D6CD1E"/>
    <w:lvl w:ilvl="0">
      <w:start w:val="1"/>
      <w:numFmt w:val="upperLetter"/>
      <w:lvlText w:val="%1."/>
      <w:lvlJc w:val="left"/>
      <w:pPr>
        <w:ind w:left="720" w:hanging="360"/>
      </w:pPr>
      <w:rPr>
        <w:rFonts w:ascii="Roboto" w:eastAsia="Roboto" w:hAnsi="Roboto" w:cs="Robo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9344159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6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30B6F"/>
    <w:multiLevelType w:val="hybridMultilevel"/>
    <w:tmpl w:val="C4EE9AA4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5C437A4"/>
    <w:multiLevelType w:val="hybridMultilevel"/>
    <w:tmpl w:val="59F44E06"/>
    <w:lvl w:ilvl="0" w:tplc="2E64375E">
      <w:start w:val="3"/>
      <w:numFmt w:val="bullet"/>
      <w:lvlText w:val="-"/>
      <w:lvlJc w:val="left"/>
      <w:pPr>
        <w:ind w:left="1220" w:hanging="360"/>
      </w:pPr>
      <w:rPr>
        <w:rFonts w:ascii="Arial" w:eastAsia="Arial" w:hAnsi="Arial" w:cs="Arial" w:hint="default"/>
      </w:rPr>
    </w:lvl>
    <w:lvl w:ilvl="1" w:tplc="C29211B4">
      <w:numFmt w:val="bullet"/>
      <w:lvlText w:val="·"/>
      <w:lvlJc w:val="left"/>
      <w:pPr>
        <w:ind w:left="1940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0" w15:restartNumberingAfterBreak="0">
    <w:nsid w:val="16F03C34"/>
    <w:multiLevelType w:val="hybridMultilevel"/>
    <w:tmpl w:val="BF06D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B3102"/>
    <w:multiLevelType w:val="multilevel"/>
    <w:tmpl w:val="8A9AC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D64C64"/>
    <w:multiLevelType w:val="multilevel"/>
    <w:tmpl w:val="D91CC6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EEA3E6D"/>
    <w:multiLevelType w:val="multilevel"/>
    <w:tmpl w:val="3E7808C8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1155ACA"/>
    <w:multiLevelType w:val="multilevel"/>
    <w:tmpl w:val="774C191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75C389E"/>
    <w:multiLevelType w:val="multilevel"/>
    <w:tmpl w:val="74E287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9D87F15"/>
    <w:multiLevelType w:val="multilevel"/>
    <w:tmpl w:val="A46A15F4"/>
    <w:lvl w:ilvl="0">
      <w:start w:val="1"/>
      <w:numFmt w:val="upperLetter"/>
      <w:lvlText w:val="%1."/>
      <w:lvlJc w:val="left"/>
      <w:pPr>
        <w:ind w:left="501" w:hanging="360"/>
      </w:pPr>
      <w:rPr>
        <w:sz w:val="22"/>
        <w:szCs w:val="22"/>
        <w:u w:val="none"/>
      </w:rPr>
    </w:lvl>
    <w:lvl w:ilvl="1">
      <w:start w:val="1"/>
      <w:numFmt w:val="upperLetter"/>
      <w:lvlText w:val="%2."/>
      <w:lvlJc w:val="left"/>
      <w:pPr>
        <w:ind w:left="1221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941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661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381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101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821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541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261" w:hanging="360"/>
      </w:pPr>
      <w:rPr>
        <w:u w:val="none"/>
      </w:rPr>
    </w:lvl>
  </w:abstractNum>
  <w:abstractNum w:abstractNumId="20" w15:restartNumberingAfterBreak="0">
    <w:nsid w:val="2DC81424"/>
    <w:multiLevelType w:val="hybridMultilevel"/>
    <w:tmpl w:val="A74A4416"/>
    <w:lvl w:ilvl="0" w:tplc="04100017">
      <w:start w:val="1"/>
      <w:numFmt w:val="lowerLetter"/>
      <w:lvlText w:val="%1)"/>
      <w:lvlJc w:val="left"/>
      <w:pPr>
        <w:ind w:left="858" w:hanging="360"/>
      </w:pPr>
    </w:lvl>
    <w:lvl w:ilvl="1" w:tplc="04100019">
      <w:start w:val="1"/>
      <w:numFmt w:val="lowerLetter"/>
      <w:lvlText w:val="%2."/>
      <w:lvlJc w:val="left"/>
      <w:pPr>
        <w:ind w:left="1578" w:hanging="360"/>
      </w:pPr>
    </w:lvl>
    <w:lvl w:ilvl="2" w:tplc="0410001B">
      <w:start w:val="1"/>
      <w:numFmt w:val="lowerRoman"/>
      <w:lvlText w:val="%3."/>
      <w:lvlJc w:val="right"/>
      <w:pPr>
        <w:ind w:left="2298" w:hanging="180"/>
      </w:pPr>
    </w:lvl>
    <w:lvl w:ilvl="3" w:tplc="0410000F">
      <w:start w:val="1"/>
      <w:numFmt w:val="decimal"/>
      <w:lvlText w:val="%4."/>
      <w:lvlJc w:val="left"/>
      <w:pPr>
        <w:ind w:left="3018" w:hanging="360"/>
      </w:pPr>
    </w:lvl>
    <w:lvl w:ilvl="4" w:tplc="04100019" w:tentative="1">
      <w:start w:val="1"/>
      <w:numFmt w:val="lowerLetter"/>
      <w:lvlText w:val="%5."/>
      <w:lvlJc w:val="left"/>
      <w:pPr>
        <w:ind w:left="3738" w:hanging="360"/>
      </w:pPr>
    </w:lvl>
    <w:lvl w:ilvl="5" w:tplc="0410001B" w:tentative="1">
      <w:start w:val="1"/>
      <w:numFmt w:val="lowerRoman"/>
      <w:lvlText w:val="%6."/>
      <w:lvlJc w:val="right"/>
      <w:pPr>
        <w:ind w:left="4458" w:hanging="180"/>
      </w:pPr>
    </w:lvl>
    <w:lvl w:ilvl="6" w:tplc="0410000F" w:tentative="1">
      <w:start w:val="1"/>
      <w:numFmt w:val="decimal"/>
      <w:lvlText w:val="%7."/>
      <w:lvlJc w:val="left"/>
      <w:pPr>
        <w:ind w:left="5178" w:hanging="360"/>
      </w:pPr>
    </w:lvl>
    <w:lvl w:ilvl="7" w:tplc="04100019" w:tentative="1">
      <w:start w:val="1"/>
      <w:numFmt w:val="lowerLetter"/>
      <w:lvlText w:val="%8."/>
      <w:lvlJc w:val="left"/>
      <w:pPr>
        <w:ind w:left="5898" w:hanging="360"/>
      </w:pPr>
    </w:lvl>
    <w:lvl w:ilvl="8" w:tplc="0410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1" w15:restartNumberingAfterBreak="0">
    <w:nsid w:val="31CF1D22"/>
    <w:multiLevelType w:val="hybridMultilevel"/>
    <w:tmpl w:val="9A40EDE6"/>
    <w:lvl w:ilvl="0" w:tplc="04100001">
      <w:start w:val="1"/>
      <w:numFmt w:val="bullet"/>
      <w:lvlText w:val=""/>
      <w:lvlJc w:val="left"/>
      <w:pPr>
        <w:ind w:left="5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22" w15:restartNumberingAfterBreak="0">
    <w:nsid w:val="32CC711F"/>
    <w:multiLevelType w:val="hybridMultilevel"/>
    <w:tmpl w:val="D91207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E019B"/>
    <w:multiLevelType w:val="hybridMultilevel"/>
    <w:tmpl w:val="AFD28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77672F"/>
    <w:multiLevelType w:val="multilevel"/>
    <w:tmpl w:val="7EC02D12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sz w:val="22"/>
        <w:szCs w:val="22"/>
        <w:u w:val="none"/>
      </w:rPr>
    </w:lvl>
    <w:lvl w:ilvl="1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25" w15:restartNumberingAfterBreak="0">
    <w:nsid w:val="3BE92BF5"/>
    <w:multiLevelType w:val="hybridMultilevel"/>
    <w:tmpl w:val="0BB0A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43B0A"/>
    <w:multiLevelType w:val="hybridMultilevel"/>
    <w:tmpl w:val="7B9A1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090D4B"/>
    <w:multiLevelType w:val="multilevel"/>
    <w:tmpl w:val="424E3E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6C66121"/>
    <w:multiLevelType w:val="hybridMultilevel"/>
    <w:tmpl w:val="2BAEFCB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 w15:restartNumberingAfterBreak="0">
    <w:nsid w:val="49093490"/>
    <w:multiLevelType w:val="hybridMultilevel"/>
    <w:tmpl w:val="F1A620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E1EB2"/>
    <w:multiLevelType w:val="hybridMultilevel"/>
    <w:tmpl w:val="7E421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31DA0"/>
    <w:multiLevelType w:val="hybridMultilevel"/>
    <w:tmpl w:val="472CD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F2146D3"/>
    <w:multiLevelType w:val="multilevel"/>
    <w:tmpl w:val="79F4E79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5F576851"/>
    <w:multiLevelType w:val="hybridMultilevel"/>
    <w:tmpl w:val="7E002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B57ACB"/>
    <w:multiLevelType w:val="hybridMultilevel"/>
    <w:tmpl w:val="636CBC58"/>
    <w:lvl w:ilvl="0" w:tplc="0410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36E67B18">
      <w:start w:val="3"/>
      <w:numFmt w:val="bullet"/>
      <w:lvlText w:val="•"/>
      <w:lvlJc w:val="left"/>
      <w:pPr>
        <w:ind w:left="1577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40" w15:restartNumberingAfterBreak="0">
    <w:nsid w:val="62BD2A41"/>
    <w:multiLevelType w:val="hybridMultilevel"/>
    <w:tmpl w:val="855A571C"/>
    <w:lvl w:ilvl="0" w:tplc="2E64375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BE26D8"/>
    <w:multiLevelType w:val="multilevel"/>
    <w:tmpl w:val="BDC814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64D17B5B"/>
    <w:multiLevelType w:val="hybridMultilevel"/>
    <w:tmpl w:val="3EE66B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36AF0"/>
    <w:multiLevelType w:val="hybridMultilevel"/>
    <w:tmpl w:val="72BC26C4"/>
    <w:lvl w:ilvl="0" w:tplc="2E64375E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83C1636"/>
    <w:multiLevelType w:val="hybridMultilevel"/>
    <w:tmpl w:val="839092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65460D"/>
    <w:multiLevelType w:val="hybridMultilevel"/>
    <w:tmpl w:val="32E03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882FD3"/>
    <w:multiLevelType w:val="multilevel"/>
    <w:tmpl w:val="A46A15F4"/>
    <w:lvl w:ilvl="0">
      <w:start w:val="1"/>
      <w:numFmt w:val="upperLetter"/>
      <w:lvlText w:val="%1."/>
      <w:lvlJc w:val="left"/>
      <w:pPr>
        <w:ind w:left="501" w:hanging="360"/>
      </w:pPr>
      <w:rPr>
        <w:sz w:val="22"/>
        <w:szCs w:val="22"/>
        <w:u w:val="none"/>
      </w:rPr>
    </w:lvl>
    <w:lvl w:ilvl="1">
      <w:start w:val="1"/>
      <w:numFmt w:val="upperLetter"/>
      <w:lvlText w:val="%2."/>
      <w:lvlJc w:val="left"/>
      <w:pPr>
        <w:ind w:left="1221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941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661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381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101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821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541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261" w:hanging="360"/>
      </w:pPr>
      <w:rPr>
        <w:u w:val="none"/>
      </w:rPr>
    </w:lvl>
  </w:abstractNum>
  <w:abstractNum w:abstractNumId="47" w15:restartNumberingAfterBreak="0">
    <w:nsid w:val="6AEB05ED"/>
    <w:multiLevelType w:val="multilevel"/>
    <w:tmpl w:val="16A0660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3"/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BD76224"/>
    <w:multiLevelType w:val="multilevel"/>
    <w:tmpl w:val="2DA469FC"/>
    <w:lvl w:ilvl="0">
      <w:start w:val="2"/>
      <w:numFmt w:val="decimal"/>
      <w:lvlText w:val="%1."/>
      <w:lvlJc w:val="left"/>
      <w:pPr>
        <w:ind w:left="720" w:hanging="360"/>
      </w:pPr>
      <w:rPr>
        <w:rFonts w:ascii="Roboto" w:eastAsia="Roboto" w:hAnsi="Roboto" w:cs="Roboto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9" w15:restartNumberingAfterBreak="0">
    <w:nsid w:val="6F031B10"/>
    <w:multiLevelType w:val="hybridMultilevel"/>
    <w:tmpl w:val="D6481A78"/>
    <w:lvl w:ilvl="0" w:tplc="0410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50" w15:restartNumberingAfterBreak="0">
    <w:nsid w:val="7692238C"/>
    <w:multiLevelType w:val="hybridMultilevel"/>
    <w:tmpl w:val="D6D424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622CA"/>
    <w:multiLevelType w:val="multilevel"/>
    <w:tmpl w:val="9A2031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44736402">
    <w:abstractNumId w:val="24"/>
  </w:num>
  <w:num w:numId="2" w16cid:durableId="306205892">
    <w:abstractNumId w:val="3"/>
  </w:num>
  <w:num w:numId="3" w16cid:durableId="219247131">
    <w:abstractNumId w:val="16"/>
  </w:num>
  <w:num w:numId="4" w16cid:durableId="280649053">
    <w:abstractNumId w:val="4"/>
  </w:num>
  <w:num w:numId="5" w16cid:durableId="1621452344">
    <w:abstractNumId w:val="46"/>
  </w:num>
  <w:num w:numId="6" w16cid:durableId="822967314">
    <w:abstractNumId w:val="36"/>
  </w:num>
  <w:num w:numId="7" w16cid:durableId="1014842385">
    <w:abstractNumId w:val="34"/>
  </w:num>
  <w:num w:numId="8" w16cid:durableId="925725862">
    <w:abstractNumId w:val="11"/>
  </w:num>
  <w:num w:numId="9" w16cid:durableId="1736782418">
    <w:abstractNumId w:val="12"/>
  </w:num>
  <w:num w:numId="10" w16cid:durableId="1433622217">
    <w:abstractNumId w:val="6"/>
  </w:num>
  <w:num w:numId="11" w16cid:durableId="35009042">
    <w:abstractNumId w:val="0"/>
  </w:num>
  <w:num w:numId="12" w16cid:durableId="1303270322">
    <w:abstractNumId w:val="37"/>
  </w:num>
  <w:num w:numId="13" w16cid:durableId="2081323661">
    <w:abstractNumId w:val="8"/>
  </w:num>
  <w:num w:numId="14" w16cid:durableId="203911966">
    <w:abstractNumId w:val="35"/>
  </w:num>
  <w:num w:numId="15" w16cid:durableId="546576525">
    <w:abstractNumId w:val="17"/>
  </w:num>
  <w:num w:numId="16" w16cid:durableId="1226182357">
    <w:abstractNumId w:val="29"/>
  </w:num>
  <w:num w:numId="17" w16cid:durableId="1687826671">
    <w:abstractNumId w:val="26"/>
  </w:num>
  <w:num w:numId="18" w16cid:durableId="714239947">
    <w:abstractNumId w:val="2"/>
  </w:num>
  <w:num w:numId="19" w16cid:durableId="1299451620">
    <w:abstractNumId w:val="13"/>
  </w:num>
  <w:num w:numId="20" w16cid:durableId="958298502">
    <w:abstractNumId w:val="43"/>
  </w:num>
  <w:num w:numId="21" w16cid:durableId="908150504">
    <w:abstractNumId w:val="30"/>
  </w:num>
  <w:num w:numId="22" w16cid:durableId="1515723964">
    <w:abstractNumId w:val="49"/>
  </w:num>
  <w:num w:numId="23" w16cid:durableId="391465288">
    <w:abstractNumId w:val="48"/>
  </w:num>
  <w:num w:numId="24" w16cid:durableId="1507596662">
    <w:abstractNumId w:val="23"/>
  </w:num>
  <w:num w:numId="25" w16cid:durableId="1162815058">
    <w:abstractNumId w:val="44"/>
  </w:num>
  <w:num w:numId="26" w16cid:durableId="229577711">
    <w:abstractNumId w:val="31"/>
  </w:num>
  <w:num w:numId="27" w16cid:durableId="63575795">
    <w:abstractNumId w:val="21"/>
  </w:num>
  <w:num w:numId="28" w16cid:durableId="808282266">
    <w:abstractNumId w:val="7"/>
  </w:num>
  <w:num w:numId="29" w16cid:durableId="1431973421">
    <w:abstractNumId w:val="38"/>
  </w:num>
  <w:num w:numId="30" w16cid:durableId="1013533454">
    <w:abstractNumId w:val="39"/>
  </w:num>
  <w:num w:numId="31" w16cid:durableId="611010066">
    <w:abstractNumId w:val="42"/>
  </w:num>
  <w:num w:numId="32" w16cid:durableId="1772359984">
    <w:abstractNumId w:val="20"/>
  </w:num>
  <w:num w:numId="33" w16cid:durableId="619455179">
    <w:abstractNumId w:val="27"/>
  </w:num>
  <w:num w:numId="34" w16cid:durableId="379551582">
    <w:abstractNumId w:val="45"/>
  </w:num>
  <w:num w:numId="35" w16cid:durableId="1211385848">
    <w:abstractNumId w:val="50"/>
  </w:num>
  <w:num w:numId="36" w16cid:durableId="994796084">
    <w:abstractNumId w:val="22"/>
  </w:num>
  <w:num w:numId="37" w16cid:durableId="1805610666">
    <w:abstractNumId w:val="19"/>
  </w:num>
  <w:num w:numId="38" w16cid:durableId="408313322">
    <w:abstractNumId w:val="1"/>
  </w:num>
  <w:num w:numId="39" w16cid:durableId="2087990205">
    <w:abstractNumId w:val="47"/>
  </w:num>
  <w:num w:numId="40" w16cid:durableId="864054005">
    <w:abstractNumId w:val="40"/>
  </w:num>
  <w:num w:numId="41" w16cid:durableId="1961496054">
    <w:abstractNumId w:val="15"/>
  </w:num>
  <w:num w:numId="42" w16cid:durableId="1617829271">
    <w:abstractNumId w:val="9"/>
  </w:num>
  <w:num w:numId="43" w16cid:durableId="1188638521">
    <w:abstractNumId w:val="5"/>
  </w:num>
  <w:num w:numId="44" w16cid:durableId="984745398">
    <w:abstractNumId w:val="33"/>
  </w:num>
  <w:num w:numId="45" w16cid:durableId="2091460652">
    <w:abstractNumId w:val="32"/>
  </w:num>
  <w:num w:numId="46" w16cid:durableId="1870757350">
    <w:abstractNumId w:val="25"/>
  </w:num>
  <w:num w:numId="47" w16cid:durableId="1379428526">
    <w:abstractNumId w:val="10"/>
  </w:num>
  <w:num w:numId="48" w16cid:durableId="441464313">
    <w:abstractNumId w:val="41"/>
  </w:num>
  <w:num w:numId="49" w16cid:durableId="1660881611">
    <w:abstractNumId w:val="18"/>
  </w:num>
  <w:num w:numId="50" w16cid:durableId="1041369713">
    <w:abstractNumId w:val="28"/>
  </w:num>
  <w:num w:numId="51" w16cid:durableId="980889339">
    <w:abstractNumId w:val="51"/>
  </w:num>
  <w:num w:numId="52" w16cid:durableId="259878151">
    <w:abstractNumId w:val="14"/>
  </w:num>
  <w:numIdMacAtCleanup w:val="4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USEPPE NAPOLI">
    <w15:presenceInfo w15:providerId="AD" w15:userId="S::giuseppe-napoli@cnr.it::54a4a4f1-a8ef-42b3-886b-c10146c0e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08"/>
    <w:rsid w:val="00033638"/>
    <w:rsid w:val="00060F39"/>
    <w:rsid w:val="000E7F60"/>
    <w:rsid w:val="000F3F99"/>
    <w:rsid w:val="00117DCD"/>
    <w:rsid w:val="00182E06"/>
    <w:rsid w:val="0018697A"/>
    <w:rsid w:val="001963DA"/>
    <w:rsid w:val="001C6008"/>
    <w:rsid w:val="001D7584"/>
    <w:rsid w:val="00224345"/>
    <w:rsid w:val="00240E88"/>
    <w:rsid w:val="0024418B"/>
    <w:rsid w:val="002511CD"/>
    <w:rsid w:val="00253E43"/>
    <w:rsid w:val="002C32E5"/>
    <w:rsid w:val="00354E73"/>
    <w:rsid w:val="00363022"/>
    <w:rsid w:val="003A78F1"/>
    <w:rsid w:val="00454D8F"/>
    <w:rsid w:val="004854F3"/>
    <w:rsid w:val="004F39D0"/>
    <w:rsid w:val="004F4984"/>
    <w:rsid w:val="00500D7A"/>
    <w:rsid w:val="0058444B"/>
    <w:rsid w:val="00683EBF"/>
    <w:rsid w:val="006A4480"/>
    <w:rsid w:val="006E7133"/>
    <w:rsid w:val="00830E81"/>
    <w:rsid w:val="008A184F"/>
    <w:rsid w:val="00932FC3"/>
    <w:rsid w:val="00965479"/>
    <w:rsid w:val="00966F40"/>
    <w:rsid w:val="00967FCA"/>
    <w:rsid w:val="009A7B10"/>
    <w:rsid w:val="00A7496A"/>
    <w:rsid w:val="00A777AF"/>
    <w:rsid w:val="00A86EDD"/>
    <w:rsid w:val="00A91A34"/>
    <w:rsid w:val="00BB2F9A"/>
    <w:rsid w:val="00BF2E7C"/>
    <w:rsid w:val="00BF7D62"/>
    <w:rsid w:val="00C06806"/>
    <w:rsid w:val="00C66E25"/>
    <w:rsid w:val="00C753BA"/>
    <w:rsid w:val="00C840FA"/>
    <w:rsid w:val="00CB1946"/>
    <w:rsid w:val="00CB1CC0"/>
    <w:rsid w:val="00D27511"/>
    <w:rsid w:val="00D3336D"/>
    <w:rsid w:val="00D33A68"/>
    <w:rsid w:val="00D57FA3"/>
    <w:rsid w:val="00D71AA3"/>
    <w:rsid w:val="00D94EDD"/>
    <w:rsid w:val="00DC240C"/>
    <w:rsid w:val="00DC629C"/>
    <w:rsid w:val="00E10EA9"/>
    <w:rsid w:val="00E72532"/>
    <w:rsid w:val="00E90742"/>
    <w:rsid w:val="00EB1291"/>
    <w:rsid w:val="00EC1148"/>
    <w:rsid w:val="00F354A9"/>
    <w:rsid w:val="00F41070"/>
    <w:rsid w:val="00FA7388"/>
    <w:rsid w:val="00FB16C3"/>
    <w:rsid w:val="1CD3BA48"/>
    <w:rsid w:val="1EB31FD7"/>
    <w:rsid w:val="2DAF41C2"/>
    <w:rsid w:val="2DC445D7"/>
    <w:rsid w:val="3D325C33"/>
    <w:rsid w:val="4BFFED05"/>
    <w:rsid w:val="6C498ADB"/>
    <w:rsid w:val="6D4A9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DD8EE"/>
  <w15:chartTrackingRefBased/>
  <w15:docId w15:val="{45E3E3DB-3028-415C-BF21-F1AAD944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2FC3"/>
    <w:pPr>
      <w:widowControl w:val="0"/>
      <w:spacing w:after="0" w:line="276" w:lineRule="auto"/>
    </w:pPr>
    <w:rPr>
      <w:rFonts w:ascii="Arial" w:eastAsia="Arial" w:hAnsi="Arial" w:cs="Arial"/>
      <w:kern w:val="0"/>
      <w:lang w:val="en-US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008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008"/>
    <w:pPr>
      <w:keepNext/>
      <w:keepLines/>
      <w:spacing w:before="240" w:after="120" w:line="240" w:lineRule="auto"/>
      <w:outlineLvl w:val="1"/>
    </w:pPr>
    <w:rPr>
      <w:b/>
      <w:color w:val="44546A" w:themeColor="text2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C600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C600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C600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C600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600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6008"/>
    <w:rPr>
      <w:rFonts w:ascii="Arial" w:eastAsia="Arial" w:hAnsi="Arial" w:cs="Arial"/>
      <w:b/>
      <w:color w:val="44546A" w:themeColor="text2"/>
      <w:kern w:val="0"/>
      <w:sz w:val="24"/>
      <w:szCs w:val="48"/>
      <w:lang w:val="en-US"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008"/>
    <w:rPr>
      <w:rFonts w:ascii="Arial" w:eastAsia="Arial" w:hAnsi="Arial" w:cs="Arial"/>
      <w:b/>
      <w:color w:val="44546A" w:themeColor="text2"/>
      <w:kern w:val="0"/>
      <w:szCs w:val="36"/>
      <w:lang w:val="en-US" w:eastAsia="it-IT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C6008"/>
    <w:rPr>
      <w:rFonts w:ascii="Arial" w:eastAsia="Arial" w:hAnsi="Arial" w:cs="Arial"/>
      <w:b/>
      <w:kern w:val="0"/>
      <w:sz w:val="28"/>
      <w:szCs w:val="28"/>
      <w:lang w:val="en-US"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C6008"/>
    <w:rPr>
      <w:rFonts w:ascii="Arial" w:eastAsia="Arial" w:hAnsi="Arial" w:cs="Arial"/>
      <w:b/>
      <w:kern w:val="0"/>
      <w:sz w:val="24"/>
      <w:szCs w:val="24"/>
      <w:lang w:val="en-US"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C6008"/>
    <w:rPr>
      <w:rFonts w:ascii="Arial" w:eastAsia="Arial" w:hAnsi="Arial" w:cs="Arial"/>
      <w:b/>
      <w:kern w:val="0"/>
      <w:lang w:val="en-US" w:eastAsia="it-IT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C6008"/>
    <w:rPr>
      <w:rFonts w:ascii="Arial" w:eastAsia="Arial" w:hAnsi="Arial" w:cs="Arial"/>
      <w:b/>
      <w:kern w:val="0"/>
      <w:sz w:val="20"/>
      <w:szCs w:val="20"/>
      <w:lang w:val="en-US" w:eastAsia="it-IT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6008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en-US" w:eastAsia="it-IT"/>
      <w14:ligatures w14:val="none"/>
    </w:rPr>
  </w:style>
  <w:style w:type="table" w:customStyle="1" w:styleId="NormalTable0">
    <w:name w:val="Normal Table0"/>
    <w:rsid w:val="001C6008"/>
    <w:pPr>
      <w:widowControl w:val="0"/>
      <w:spacing w:after="0" w:line="276" w:lineRule="auto"/>
    </w:pPr>
    <w:rPr>
      <w:rFonts w:ascii="Arial" w:eastAsia="Arial" w:hAnsi="Arial" w:cs="Arial"/>
      <w:kern w:val="0"/>
      <w:lang w:val="en-US" w:eastAsia="it-I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1C600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1C6008"/>
    <w:rPr>
      <w:rFonts w:ascii="Arial" w:eastAsia="Arial" w:hAnsi="Arial" w:cs="Arial"/>
      <w:b/>
      <w:kern w:val="0"/>
      <w:sz w:val="72"/>
      <w:szCs w:val="72"/>
      <w:lang w:val="en-US" w:eastAsia="it-IT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C600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C6008"/>
    <w:rPr>
      <w:rFonts w:ascii="Georgia" w:eastAsia="Georgia" w:hAnsi="Georgia" w:cs="Georgia"/>
      <w:i/>
      <w:color w:val="666666"/>
      <w:kern w:val="0"/>
      <w:sz w:val="48"/>
      <w:szCs w:val="48"/>
      <w:lang w:val="en-US" w:eastAsia="it-IT"/>
      <w14:ligatures w14:val="none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C60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C6008"/>
    <w:rPr>
      <w:rFonts w:ascii="Arial" w:eastAsia="Arial" w:hAnsi="Arial" w:cs="Arial"/>
      <w:kern w:val="0"/>
      <w:sz w:val="20"/>
      <w:szCs w:val="20"/>
      <w:lang w:val="en-US"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1C6008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60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6008"/>
    <w:rPr>
      <w:rFonts w:ascii="Arial" w:eastAsia="Arial" w:hAnsi="Arial" w:cs="Arial"/>
      <w:b/>
      <w:bCs/>
      <w:kern w:val="0"/>
      <w:sz w:val="20"/>
      <w:szCs w:val="20"/>
      <w:lang w:val="en-US" w:eastAsia="it-IT"/>
      <w14:ligatures w14:val="none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C6008"/>
    <w:pPr>
      <w:ind w:left="720"/>
      <w:contextualSpacing/>
    </w:pPr>
  </w:style>
  <w:style w:type="paragraph" w:styleId="NormaleWeb">
    <w:name w:val="Normal (Web)"/>
    <w:basedOn w:val="Normale"/>
    <w:link w:val="NormaleWebCarattere"/>
    <w:uiPriority w:val="99"/>
    <w:unhideWhenUsed/>
    <w:rsid w:val="001C600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estonotaapidipagina">
    <w:name w:val="footnote text"/>
    <w:basedOn w:val="Normale"/>
    <w:link w:val="TestonotaapidipaginaCarattere"/>
    <w:unhideWhenUsed/>
    <w:rsid w:val="001C6008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C6008"/>
    <w:rPr>
      <w:rFonts w:ascii="Arial" w:eastAsia="Arial" w:hAnsi="Arial" w:cs="Arial"/>
      <w:kern w:val="0"/>
      <w:sz w:val="20"/>
      <w:szCs w:val="20"/>
      <w:lang w:val="en-US" w:eastAsia="it-IT"/>
      <w14:ligatures w14:val="none"/>
    </w:rPr>
  </w:style>
  <w:style w:type="character" w:styleId="Rimandonotaapidipagina">
    <w:name w:val="footnote reference"/>
    <w:basedOn w:val="Carpredefinitoparagrafo"/>
    <w:semiHidden/>
    <w:unhideWhenUsed/>
    <w:rsid w:val="001C600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60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6008"/>
    <w:rPr>
      <w:rFonts w:ascii="Segoe UI" w:eastAsia="Arial" w:hAnsi="Segoe UI" w:cs="Segoe UI"/>
      <w:kern w:val="0"/>
      <w:sz w:val="18"/>
      <w:szCs w:val="18"/>
      <w:lang w:val="en-US" w:eastAsia="it-IT"/>
      <w14:ligatures w14:val="none"/>
    </w:rPr>
  </w:style>
  <w:style w:type="paragraph" w:styleId="Revisione">
    <w:name w:val="Revision"/>
    <w:hidden/>
    <w:uiPriority w:val="99"/>
    <w:semiHidden/>
    <w:rsid w:val="001C6008"/>
    <w:pPr>
      <w:spacing w:after="0" w:line="240" w:lineRule="auto"/>
    </w:pPr>
    <w:rPr>
      <w:rFonts w:ascii="Arial" w:eastAsia="Arial" w:hAnsi="Arial" w:cs="Arial"/>
      <w:kern w:val="0"/>
      <w:lang w:val="en-US"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C600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1C600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008"/>
    <w:pPr>
      <w:widowControl/>
      <w:tabs>
        <w:tab w:val="center" w:pos="4819"/>
        <w:tab w:val="right" w:pos="9638"/>
      </w:tabs>
      <w:spacing w:after="120" w:line="264" w:lineRule="auto"/>
    </w:pPr>
    <w:rPr>
      <w:rFonts w:asciiTheme="minorHAnsi" w:eastAsiaTheme="minorEastAsia" w:hAnsiTheme="minorHAnsi" w:cstheme="minorBidi"/>
      <w:sz w:val="20"/>
      <w:szCs w:val="20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008"/>
    <w:rPr>
      <w:rFonts w:eastAsiaTheme="minorEastAsia"/>
      <w:kern w:val="0"/>
      <w:sz w:val="20"/>
      <w:szCs w:val="2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C6008"/>
    <w:pPr>
      <w:widowControl/>
      <w:tabs>
        <w:tab w:val="center" w:pos="4819"/>
        <w:tab w:val="right" w:pos="9638"/>
      </w:tabs>
      <w:spacing w:after="120" w:line="264" w:lineRule="auto"/>
    </w:pPr>
    <w:rPr>
      <w:rFonts w:asciiTheme="minorHAnsi" w:eastAsiaTheme="minorEastAsia" w:hAnsiTheme="minorHAnsi" w:cstheme="minorBidi"/>
      <w:sz w:val="20"/>
      <w:szCs w:val="20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008"/>
    <w:rPr>
      <w:rFonts w:eastAsiaTheme="minorEastAsia"/>
      <w:kern w:val="0"/>
      <w:sz w:val="20"/>
      <w:szCs w:val="20"/>
      <w14:ligatures w14:val="none"/>
    </w:rPr>
  </w:style>
  <w:style w:type="table" w:styleId="Grigliatabella">
    <w:name w:val="Table Grid"/>
    <w:basedOn w:val="Tabellanormale"/>
    <w:uiPriority w:val="39"/>
    <w:rsid w:val="001C6008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39"/>
    <w:rsid w:val="001C6008"/>
    <w:pPr>
      <w:widowControl/>
      <w:spacing w:before="120" w:after="120" w:line="264" w:lineRule="auto"/>
    </w:pPr>
    <w:rPr>
      <w:rFonts w:asciiTheme="minorHAnsi" w:eastAsiaTheme="minorEastAsia" w:hAnsiTheme="minorHAnsi" w:cstheme="minorHAnsi"/>
      <w:b/>
      <w:bCs/>
      <w:caps/>
      <w:sz w:val="20"/>
      <w:szCs w:val="20"/>
      <w:lang w:val="it-IT" w:eastAsia="en-US"/>
    </w:rPr>
  </w:style>
  <w:style w:type="paragraph" w:styleId="Sommario2">
    <w:name w:val="toc 2"/>
    <w:basedOn w:val="Normale"/>
    <w:uiPriority w:val="39"/>
    <w:rsid w:val="001C6008"/>
    <w:pPr>
      <w:widowControl/>
      <w:spacing w:line="264" w:lineRule="auto"/>
      <w:ind w:left="200"/>
    </w:pPr>
    <w:rPr>
      <w:rFonts w:asciiTheme="minorHAnsi" w:eastAsiaTheme="minorEastAsia" w:hAnsiTheme="minorHAnsi" w:cstheme="minorHAnsi"/>
      <w:smallCaps/>
      <w:sz w:val="20"/>
      <w:szCs w:val="20"/>
      <w:lang w:val="it-IT" w:eastAsia="en-US"/>
    </w:rPr>
  </w:style>
  <w:style w:type="paragraph" w:styleId="Sommario3">
    <w:name w:val="toc 3"/>
    <w:basedOn w:val="Normale"/>
    <w:uiPriority w:val="39"/>
    <w:rsid w:val="001C6008"/>
    <w:pPr>
      <w:widowControl/>
      <w:spacing w:line="264" w:lineRule="auto"/>
      <w:ind w:left="400"/>
    </w:pPr>
    <w:rPr>
      <w:rFonts w:asciiTheme="minorHAnsi" w:eastAsiaTheme="minorEastAsia" w:hAnsiTheme="minorHAnsi" w:cstheme="minorHAnsi"/>
      <w:i/>
      <w:iCs/>
      <w:sz w:val="20"/>
      <w:szCs w:val="20"/>
      <w:lang w:val="it-IT" w:eastAsia="en-US"/>
    </w:rPr>
  </w:style>
  <w:style w:type="paragraph" w:styleId="Corpotesto">
    <w:name w:val="Body Text"/>
    <w:basedOn w:val="Normale"/>
    <w:link w:val="CorpotestoCarattere"/>
    <w:uiPriority w:val="1"/>
    <w:rsid w:val="001C6008"/>
    <w:pPr>
      <w:widowControl/>
      <w:spacing w:after="120" w:line="264" w:lineRule="auto"/>
      <w:ind w:left="1132"/>
    </w:pPr>
    <w:rPr>
      <w:rFonts w:ascii="Corbel" w:eastAsia="Corbel" w:hAnsi="Corbel" w:cstheme="minorBidi"/>
      <w:sz w:val="20"/>
      <w:szCs w:val="20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C6008"/>
    <w:rPr>
      <w:rFonts w:ascii="Corbel" w:eastAsia="Corbel" w:hAnsi="Corbel"/>
      <w:kern w:val="0"/>
      <w:sz w:val="20"/>
      <w:szCs w:val="20"/>
      <w14:ligatures w14:val="none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1C6008"/>
    <w:rPr>
      <w:rFonts w:ascii="Arial" w:eastAsia="Arial" w:hAnsi="Arial" w:cs="Arial"/>
      <w:kern w:val="0"/>
      <w:lang w:val="en-US" w:eastAsia="it-IT"/>
      <w14:ligatures w14:val="none"/>
    </w:rPr>
  </w:style>
  <w:style w:type="paragraph" w:customStyle="1" w:styleId="pf0">
    <w:name w:val="pf0"/>
    <w:basedOn w:val="Normale"/>
    <w:rsid w:val="001C600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table" w:styleId="Grigliatabellachiara">
    <w:name w:val="Grid Table Light"/>
    <w:basedOn w:val="Tabellanormale"/>
    <w:uiPriority w:val="40"/>
    <w:rsid w:val="001C6008"/>
    <w:pPr>
      <w:spacing w:after="0" w:line="240" w:lineRule="auto"/>
    </w:pPr>
    <w:rPr>
      <w:kern w:val="0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-colore3">
    <w:name w:val="Grid Table 1 Light Accent 3"/>
    <w:basedOn w:val="Tabellanormale"/>
    <w:uiPriority w:val="46"/>
    <w:rsid w:val="001C600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1C60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customStyle="1" w:styleId="Standard">
    <w:name w:val="Standard"/>
    <w:rsid w:val="001C6008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ui-provider">
    <w:name w:val="ui-provider"/>
    <w:basedOn w:val="Carpredefinitoparagrafo"/>
    <w:rsid w:val="001C6008"/>
  </w:style>
  <w:style w:type="character" w:styleId="Menzionenonrisolta">
    <w:name w:val="Unresolved Mention"/>
    <w:basedOn w:val="Carpredefinitoparagrafo"/>
    <w:uiPriority w:val="99"/>
    <w:semiHidden/>
    <w:unhideWhenUsed/>
    <w:rsid w:val="001C6008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1C6008"/>
    <w:pPr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it-IT"/>
    </w:rPr>
  </w:style>
  <w:style w:type="character" w:customStyle="1" w:styleId="NormaleWebCarattere">
    <w:name w:val="Normale (Web) Carattere"/>
    <w:link w:val="NormaleWeb"/>
    <w:uiPriority w:val="99"/>
    <w:rsid w:val="001C6008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182E06"/>
  </w:style>
  <w:style w:type="character" w:styleId="Collegamentovisitato">
    <w:name w:val="FollowedHyperlink"/>
    <w:basedOn w:val="Carpredefinitoparagrafo"/>
    <w:uiPriority w:val="99"/>
    <w:semiHidden/>
    <w:unhideWhenUsed/>
    <w:rsid w:val="00830E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7BAC7763CCC04FA2C044D91C55BB96" ma:contentTypeVersion="3" ma:contentTypeDescription="Creare un nuovo documento." ma:contentTypeScope="" ma:versionID="d8562b257e8c493bd8a6aa589c4e1f16">
  <xsd:schema xmlns:xsd="http://www.w3.org/2001/XMLSchema" xmlns:xs="http://www.w3.org/2001/XMLSchema" xmlns:p="http://schemas.microsoft.com/office/2006/metadata/properties" xmlns:ns2="a8c141cc-befe-401d-94cb-5a750f707c8d" targetNamespace="http://schemas.microsoft.com/office/2006/metadata/properties" ma:root="true" ma:fieldsID="28542313431d4a134191d4b616b9b0d1" ns2:_="">
    <xsd:import namespace="a8c141cc-befe-401d-94cb-5a750f707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141cc-befe-401d-94cb-5a750f707c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B4E3-5146-4E52-A860-1CE6F91BC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c141cc-befe-401d-94cb-5a750f707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83F87-D672-4416-8812-3A57EC3DA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E6076-9AC0-4559-A905-00559D667B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24E0D-34A9-4D06-9258-264231F9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2734</Words>
  <Characters>15584</Characters>
  <Application>Microsoft Office Word</Application>
  <DocSecurity>0</DocSecurity>
  <Lines>129</Lines>
  <Paragraphs>36</Paragraphs>
  <ScaleCrop>false</ScaleCrop>
  <Company/>
  <LinksUpToDate>false</LinksUpToDate>
  <CharactersWithSpaces>18282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NAPOLI</dc:creator>
  <cp:keywords/>
  <dc:description/>
  <cp:lastModifiedBy>GIOVANNA GUIDICELLI</cp:lastModifiedBy>
  <cp:revision>2</cp:revision>
  <cp:lastPrinted>2023-11-09T12:38:00Z</cp:lastPrinted>
  <dcterms:created xsi:type="dcterms:W3CDTF">2023-11-14T15:35:00Z</dcterms:created>
  <dcterms:modified xsi:type="dcterms:W3CDTF">2023-11-14T15:35:00Z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0x010100487BAC7763CCC04FA2C044D91C55BB96</vt:lpwstr>
  </property>
</Properties>
</file>